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EF6F5" w14:textId="77777777" w:rsidR="00574B22" w:rsidRPr="009F0263" w:rsidRDefault="00574B22" w:rsidP="003C1F45">
      <w:pPr>
        <w:spacing w:after="0" w:line="240" w:lineRule="auto"/>
        <w:jc w:val="center"/>
        <w:rPr>
          <w:rFonts w:asciiTheme="majorHAnsi" w:hAnsiTheme="majorHAnsi"/>
          <w:b/>
        </w:rPr>
      </w:pPr>
      <w:r w:rsidRPr="009F0263">
        <w:rPr>
          <w:rFonts w:asciiTheme="majorHAnsi" w:hAnsiTheme="majorHAnsi"/>
          <w:b/>
        </w:rPr>
        <w:t>SNC4M Unit Test</w:t>
      </w:r>
      <w:r w:rsidRPr="009F0263">
        <w:rPr>
          <w:rFonts w:asciiTheme="majorHAnsi" w:hAnsiTheme="majorHAnsi"/>
          <w:b/>
        </w:rPr>
        <w:tab/>
        <w:t>Pathogens and Disease</w:t>
      </w:r>
      <w:r w:rsidR="001966B6" w:rsidRPr="009F0263">
        <w:rPr>
          <w:rFonts w:asciiTheme="majorHAnsi" w:hAnsiTheme="majorHAnsi"/>
          <w:b/>
        </w:rPr>
        <w:br/>
      </w:r>
    </w:p>
    <w:tbl>
      <w:tblPr>
        <w:tblStyle w:val="TableGrid"/>
        <w:tblW w:w="0" w:type="auto"/>
        <w:tblLook w:val="04A0" w:firstRow="1" w:lastRow="0" w:firstColumn="1" w:lastColumn="0" w:noHBand="0" w:noVBand="1"/>
      </w:tblPr>
      <w:tblGrid>
        <w:gridCol w:w="1924"/>
        <w:gridCol w:w="1902"/>
        <w:gridCol w:w="2113"/>
        <w:gridCol w:w="2204"/>
        <w:gridCol w:w="1433"/>
      </w:tblGrid>
      <w:tr w:rsidR="009F0263" w:rsidRPr="009F0263" w14:paraId="37D52700" w14:textId="77777777" w:rsidTr="009F0263">
        <w:tc>
          <w:tcPr>
            <w:tcW w:w="1943" w:type="dxa"/>
          </w:tcPr>
          <w:p w14:paraId="24D4F870" w14:textId="77777777" w:rsidR="009F0263" w:rsidRPr="009F0263" w:rsidRDefault="009F0263" w:rsidP="003C1F45">
            <w:pPr>
              <w:jc w:val="center"/>
              <w:rPr>
                <w:rFonts w:asciiTheme="majorHAnsi" w:hAnsiTheme="majorHAnsi"/>
                <w:b/>
              </w:rPr>
            </w:pPr>
            <w:r w:rsidRPr="009F0263">
              <w:rPr>
                <w:rFonts w:asciiTheme="majorHAnsi" w:hAnsiTheme="majorHAnsi"/>
                <w:b/>
              </w:rPr>
              <w:t>Knowledge</w:t>
            </w:r>
          </w:p>
        </w:tc>
        <w:tc>
          <w:tcPr>
            <w:tcW w:w="1922" w:type="dxa"/>
          </w:tcPr>
          <w:p w14:paraId="194B9597" w14:textId="77777777" w:rsidR="009F0263" w:rsidRPr="009F0263" w:rsidRDefault="009F0263" w:rsidP="003C1F45">
            <w:pPr>
              <w:jc w:val="center"/>
              <w:rPr>
                <w:rFonts w:asciiTheme="majorHAnsi" w:hAnsiTheme="majorHAnsi"/>
                <w:b/>
              </w:rPr>
            </w:pPr>
            <w:r w:rsidRPr="009F0263">
              <w:rPr>
                <w:rFonts w:asciiTheme="majorHAnsi" w:hAnsiTheme="majorHAnsi"/>
                <w:b/>
              </w:rPr>
              <w:t>Application</w:t>
            </w:r>
          </w:p>
        </w:tc>
        <w:tc>
          <w:tcPr>
            <w:tcW w:w="2125" w:type="dxa"/>
          </w:tcPr>
          <w:p w14:paraId="03B67E7A" w14:textId="77777777" w:rsidR="009F0263" w:rsidRPr="009F0263" w:rsidRDefault="009F0263" w:rsidP="003C1F45">
            <w:pPr>
              <w:jc w:val="center"/>
              <w:rPr>
                <w:rFonts w:asciiTheme="majorHAnsi" w:hAnsiTheme="majorHAnsi"/>
                <w:b/>
              </w:rPr>
            </w:pPr>
            <w:r w:rsidRPr="009F0263">
              <w:rPr>
                <w:rFonts w:asciiTheme="majorHAnsi" w:hAnsiTheme="majorHAnsi"/>
                <w:b/>
              </w:rPr>
              <w:t>Communication</w:t>
            </w:r>
          </w:p>
        </w:tc>
        <w:tc>
          <w:tcPr>
            <w:tcW w:w="2212" w:type="dxa"/>
          </w:tcPr>
          <w:p w14:paraId="0B1EBFC7" w14:textId="77777777" w:rsidR="009F0263" w:rsidRPr="009F0263" w:rsidRDefault="009F0263" w:rsidP="003C1F45">
            <w:pPr>
              <w:jc w:val="center"/>
              <w:rPr>
                <w:rFonts w:asciiTheme="majorHAnsi" w:hAnsiTheme="majorHAnsi"/>
                <w:b/>
              </w:rPr>
            </w:pPr>
            <w:r w:rsidRPr="009F0263">
              <w:rPr>
                <w:rFonts w:asciiTheme="majorHAnsi" w:hAnsiTheme="majorHAnsi"/>
                <w:b/>
              </w:rPr>
              <w:t>Thinking/Inquiry</w:t>
            </w:r>
          </w:p>
        </w:tc>
        <w:tc>
          <w:tcPr>
            <w:tcW w:w="1374" w:type="dxa"/>
          </w:tcPr>
          <w:p w14:paraId="35AFE446" w14:textId="77777777" w:rsidR="009F0263" w:rsidRPr="009F0263" w:rsidRDefault="009F0263" w:rsidP="003C1F45">
            <w:pPr>
              <w:jc w:val="center"/>
              <w:rPr>
                <w:rFonts w:asciiTheme="majorHAnsi" w:hAnsiTheme="majorHAnsi"/>
                <w:b/>
              </w:rPr>
            </w:pPr>
            <w:r w:rsidRPr="009F0263">
              <w:rPr>
                <w:rFonts w:asciiTheme="majorHAnsi" w:hAnsiTheme="majorHAnsi"/>
                <w:b/>
              </w:rPr>
              <w:t>Total</w:t>
            </w:r>
          </w:p>
        </w:tc>
      </w:tr>
      <w:tr w:rsidR="009F0263" w:rsidRPr="009F0263" w14:paraId="6206892E" w14:textId="77777777" w:rsidTr="009F0263">
        <w:tc>
          <w:tcPr>
            <w:tcW w:w="1943" w:type="dxa"/>
          </w:tcPr>
          <w:p w14:paraId="0745EF1D" w14:textId="77777777" w:rsidR="009F0263" w:rsidRPr="009F0263" w:rsidRDefault="009F0263" w:rsidP="003C1F45">
            <w:pPr>
              <w:jc w:val="center"/>
              <w:rPr>
                <w:rFonts w:asciiTheme="majorHAnsi" w:hAnsiTheme="majorHAnsi"/>
                <w:b/>
                <w:sz w:val="72"/>
              </w:rPr>
            </w:pPr>
            <w:r w:rsidRPr="009F0263">
              <w:rPr>
                <w:rFonts w:asciiTheme="majorHAnsi" w:hAnsiTheme="majorHAnsi"/>
                <w:b/>
                <w:sz w:val="72"/>
              </w:rPr>
              <w:t>/25</w:t>
            </w:r>
          </w:p>
        </w:tc>
        <w:tc>
          <w:tcPr>
            <w:tcW w:w="1922" w:type="dxa"/>
          </w:tcPr>
          <w:p w14:paraId="20F2E349" w14:textId="77777777" w:rsidR="009F0263" w:rsidRPr="009F0263" w:rsidRDefault="009F0263" w:rsidP="003C1F45">
            <w:pPr>
              <w:jc w:val="center"/>
              <w:rPr>
                <w:rFonts w:asciiTheme="majorHAnsi" w:hAnsiTheme="majorHAnsi"/>
                <w:b/>
                <w:sz w:val="72"/>
              </w:rPr>
            </w:pPr>
            <w:r w:rsidRPr="009F0263">
              <w:rPr>
                <w:rFonts w:asciiTheme="majorHAnsi" w:hAnsiTheme="majorHAnsi"/>
                <w:b/>
                <w:sz w:val="72"/>
              </w:rPr>
              <w:t>/7</w:t>
            </w:r>
          </w:p>
        </w:tc>
        <w:tc>
          <w:tcPr>
            <w:tcW w:w="2125" w:type="dxa"/>
          </w:tcPr>
          <w:p w14:paraId="21062064" w14:textId="77777777" w:rsidR="009F0263" w:rsidRPr="009F0263" w:rsidRDefault="009F0263" w:rsidP="003C1F45">
            <w:pPr>
              <w:jc w:val="center"/>
              <w:rPr>
                <w:rFonts w:asciiTheme="majorHAnsi" w:hAnsiTheme="majorHAnsi"/>
                <w:b/>
                <w:sz w:val="72"/>
              </w:rPr>
            </w:pPr>
            <w:r w:rsidRPr="009F0263">
              <w:rPr>
                <w:rFonts w:asciiTheme="majorHAnsi" w:hAnsiTheme="majorHAnsi"/>
                <w:b/>
                <w:sz w:val="72"/>
              </w:rPr>
              <w:t>/14</w:t>
            </w:r>
          </w:p>
        </w:tc>
        <w:tc>
          <w:tcPr>
            <w:tcW w:w="2212" w:type="dxa"/>
          </w:tcPr>
          <w:p w14:paraId="03157100" w14:textId="77777777" w:rsidR="009F0263" w:rsidRPr="009F0263" w:rsidRDefault="009F0263" w:rsidP="003C1F45">
            <w:pPr>
              <w:jc w:val="center"/>
              <w:rPr>
                <w:rFonts w:asciiTheme="majorHAnsi" w:hAnsiTheme="majorHAnsi"/>
                <w:b/>
                <w:sz w:val="72"/>
              </w:rPr>
            </w:pPr>
            <w:r w:rsidRPr="009F0263">
              <w:rPr>
                <w:rFonts w:asciiTheme="majorHAnsi" w:hAnsiTheme="majorHAnsi"/>
                <w:b/>
                <w:sz w:val="72"/>
              </w:rPr>
              <w:t>/15</w:t>
            </w:r>
          </w:p>
        </w:tc>
        <w:tc>
          <w:tcPr>
            <w:tcW w:w="1374" w:type="dxa"/>
          </w:tcPr>
          <w:p w14:paraId="689CCA37" w14:textId="77777777" w:rsidR="009F0263" w:rsidRPr="009F0263" w:rsidRDefault="009F0263" w:rsidP="003C1F45">
            <w:pPr>
              <w:jc w:val="center"/>
              <w:rPr>
                <w:rFonts w:asciiTheme="majorHAnsi" w:hAnsiTheme="majorHAnsi"/>
                <w:b/>
                <w:sz w:val="72"/>
              </w:rPr>
            </w:pPr>
            <w:r w:rsidRPr="009F0263">
              <w:rPr>
                <w:rFonts w:asciiTheme="majorHAnsi" w:hAnsiTheme="majorHAnsi"/>
                <w:b/>
                <w:sz w:val="72"/>
              </w:rPr>
              <w:t>/61</w:t>
            </w:r>
          </w:p>
        </w:tc>
      </w:tr>
    </w:tbl>
    <w:p w14:paraId="2FC99B74" w14:textId="77777777" w:rsidR="003C1F45" w:rsidRPr="009F0263" w:rsidRDefault="003C1F45" w:rsidP="003C1F45">
      <w:pPr>
        <w:spacing w:after="0" w:line="240" w:lineRule="auto"/>
        <w:jc w:val="center"/>
        <w:rPr>
          <w:rFonts w:asciiTheme="majorHAnsi" w:hAnsiTheme="majorHAnsi"/>
          <w:b/>
        </w:rPr>
      </w:pPr>
    </w:p>
    <w:p w14:paraId="645D80A3" w14:textId="77777777" w:rsidR="00574B22" w:rsidRPr="009F0263" w:rsidRDefault="00574B22" w:rsidP="003C1F45">
      <w:pPr>
        <w:spacing w:after="0" w:line="240" w:lineRule="auto"/>
        <w:rPr>
          <w:rFonts w:asciiTheme="majorHAnsi" w:hAnsiTheme="majorHAnsi"/>
        </w:rPr>
      </w:pPr>
      <w:r w:rsidRPr="009F0263">
        <w:rPr>
          <w:rFonts w:asciiTheme="majorHAnsi" w:hAnsiTheme="majorHAnsi"/>
        </w:rPr>
        <w:t>Please read all questions before you start the test.</w:t>
      </w:r>
    </w:p>
    <w:p w14:paraId="721CE2B3" w14:textId="77777777" w:rsidR="00574B22" w:rsidRPr="009F0263" w:rsidRDefault="00574B22" w:rsidP="003C1F45">
      <w:pPr>
        <w:spacing w:after="0" w:line="240" w:lineRule="auto"/>
        <w:rPr>
          <w:rFonts w:asciiTheme="majorHAnsi" w:hAnsiTheme="majorHAnsi"/>
        </w:rPr>
      </w:pPr>
    </w:p>
    <w:p w14:paraId="5931E609" w14:textId="77777777" w:rsidR="00574B22" w:rsidRPr="009F0263" w:rsidRDefault="003C1F45" w:rsidP="003C1F45">
      <w:pPr>
        <w:spacing w:after="0" w:line="240" w:lineRule="auto"/>
        <w:rPr>
          <w:rFonts w:asciiTheme="majorHAnsi" w:hAnsiTheme="majorHAnsi"/>
        </w:rPr>
      </w:pPr>
      <w:r w:rsidRPr="009F0263">
        <w:rPr>
          <w:rFonts w:asciiTheme="majorHAnsi" w:hAnsiTheme="majorHAnsi"/>
          <w:b/>
        </w:rPr>
        <w:t>Part A: Multiple Choice</w:t>
      </w:r>
      <w:r w:rsidRPr="009F0263">
        <w:rPr>
          <w:rFonts w:asciiTheme="majorHAnsi" w:hAnsiTheme="majorHAnsi"/>
        </w:rPr>
        <w:tab/>
      </w:r>
      <w:r w:rsidR="00574B22" w:rsidRPr="009F0263">
        <w:rPr>
          <w:rFonts w:asciiTheme="majorHAnsi" w:hAnsiTheme="majorHAnsi"/>
        </w:rPr>
        <w:t>(10 marks</w:t>
      </w:r>
      <w:r w:rsidR="006F3838" w:rsidRPr="009F0263">
        <w:rPr>
          <w:rFonts w:asciiTheme="majorHAnsi" w:hAnsiTheme="majorHAnsi"/>
        </w:rPr>
        <w:t xml:space="preserve">, </w:t>
      </w:r>
      <w:r w:rsidR="00574B22" w:rsidRPr="009F0263">
        <w:rPr>
          <w:rFonts w:asciiTheme="majorHAnsi" w:hAnsiTheme="majorHAnsi"/>
        </w:rPr>
        <w:t>K/U)</w:t>
      </w:r>
      <w:r w:rsidRPr="009F0263">
        <w:rPr>
          <w:rFonts w:asciiTheme="majorHAnsi" w:hAnsiTheme="majorHAnsi"/>
        </w:rPr>
        <w:t xml:space="preserve"> </w:t>
      </w:r>
      <w:r w:rsidR="006F3838" w:rsidRPr="009F0263">
        <w:rPr>
          <w:rFonts w:asciiTheme="majorHAnsi" w:hAnsiTheme="majorHAnsi"/>
        </w:rPr>
        <w:tab/>
      </w:r>
      <w:r w:rsidRPr="009F0263">
        <w:rPr>
          <w:rFonts w:asciiTheme="majorHAnsi" w:hAnsiTheme="majorHAnsi"/>
          <w:b/>
          <w:bCs/>
        </w:rPr>
        <w:t>Answer these on the SCANTRON sheet provided</w:t>
      </w:r>
    </w:p>
    <w:p w14:paraId="6A52CE98" w14:textId="77777777" w:rsidR="00574B22" w:rsidRPr="009F0263" w:rsidRDefault="00437037" w:rsidP="003C1F45">
      <w:pPr>
        <w:spacing w:after="0" w:line="240" w:lineRule="auto"/>
        <w:rPr>
          <w:rFonts w:asciiTheme="majorHAnsi" w:hAnsiTheme="majorHAnsi"/>
        </w:rPr>
      </w:pPr>
      <w:r w:rsidRPr="009F0263">
        <w:rPr>
          <w:rFonts w:asciiTheme="majorHAnsi" w:hAnsiTheme="majorHAnsi"/>
        </w:rPr>
        <w:t>Choose the best answer.</w:t>
      </w:r>
    </w:p>
    <w:p w14:paraId="05CC8992" w14:textId="77777777" w:rsidR="003C1F45" w:rsidRPr="009F0263" w:rsidRDefault="003C1F45" w:rsidP="003C1F45">
      <w:pPr>
        <w:spacing w:after="0" w:line="240" w:lineRule="auto"/>
        <w:rPr>
          <w:rFonts w:asciiTheme="majorHAnsi" w:hAnsiTheme="majorHAnsi"/>
        </w:rPr>
      </w:pPr>
    </w:p>
    <w:p w14:paraId="12C64C2E" w14:textId="77777777" w:rsidR="00574B22" w:rsidRPr="009F0263" w:rsidRDefault="00574B22" w:rsidP="003C1F45">
      <w:pPr>
        <w:pStyle w:val="ListParagraph"/>
        <w:numPr>
          <w:ilvl w:val="0"/>
          <w:numId w:val="1"/>
        </w:numPr>
        <w:spacing w:after="0" w:line="240" w:lineRule="auto"/>
        <w:rPr>
          <w:rFonts w:asciiTheme="majorHAnsi" w:hAnsiTheme="majorHAnsi"/>
        </w:rPr>
      </w:pPr>
      <w:r w:rsidRPr="009F0263">
        <w:rPr>
          <w:rFonts w:asciiTheme="majorHAnsi" w:hAnsiTheme="majorHAnsi"/>
        </w:rPr>
        <w:t>Microorganisms that are disease producing are called:</w:t>
      </w:r>
    </w:p>
    <w:p w14:paraId="5C6545A5"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Pathogens</w:t>
      </w:r>
    </w:p>
    <w:p w14:paraId="342DA8FA"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Toxins</w:t>
      </w:r>
    </w:p>
    <w:p w14:paraId="56B85716"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Communicable</w:t>
      </w:r>
    </w:p>
    <w:p w14:paraId="78F1BFC7" w14:textId="77777777" w:rsidR="00574B22" w:rsidRPr="009F0263" w:rsidRDefault="00F75034" w:rsidP="003C1F45">
      <w:pPr>
        <w:pStyle w:val="ListParagraph"/>
        <w:numPr>
          <w:ilvl w:val="1"/>
          <w:numId w:val="1"/>
        </w:numPr>
        <w:spacing w:after="0" w:line="240" w:lineRule="auto"/>
        <w:rPr>
          <w:rFonts w:asciiTheme="majorHAnsi" w:hAnsiTheme="majorHAnsi"/>
        </w:rPr>
      </w:pPr>
      <w:r w:rsidRPr="009F0263">
        <w:rPr>
          <w:rFonts w:asciiTheme="majorHAnsi" w:hAnsiTheme="majorHAnsi"/>
        </w:rPr>
        <w:t>Strains</w:t>
      </w:r>
      <w:r w:rsidR="00574B22" w:rsidRPr="009F0263">
        <w:rPr>
          <w:rFonts w:asciiTheme="majorHAnsi" w:hAnsiTheme="majorHAnsi"/>
        </w:rPr>
        <w:br/>
      </w:r>
    </w:p>
    <w:p w14:paraId="6D573EDC" w14:textId="77777777" w:rsidR="00574B22" w:rsidRPr="009F0263" w:rsidRDefault="00574B22" w:rsidP="003C1F45">
      <w:pPr>
        <w:pStyle w:val="ListParagraph"/>
        <w:numPr>
          <w:ilvl w:val="0"/>
          <w:numId w:val="1"/>
        </w:numPr>
        <w:spacing w:after="0" w:line="240" w:lineRule="auto"/>
        <w:rPr>
          <w:rFonts w:asciiTheme="majorHAnsi" w:hAnsiTheme="majorHAnsi"/>
        </w:rPr>
      </w:pPr>
      <w:r w:rsidRPr="009F0263">
        <w:rPr>
          <w:rFonts w:asciiTheme="majorHAnsi" w:hAnsiTheme="majorHAnsi"/>
        </w:rPr>
        <w:t>Having a client infected by a microorganism from a health care worker is called:</w:t>
      </w:r>
    </w:p>
    <w:p w14:paraId="47136AA5"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Medical asepsis</w:t>
      </w:r>
    </w:p>
    <w:p w14:paraId="4EEF04FF"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Cross infection</w:t>
      </w:r>
    </w:p>
    <w:p w14:paraId="429F884C"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Reinfection</w:t>
      </w:r>
    </w:p>
    <w:p w14:paraId="7D3CA765"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Self-inoculation</w:t>
      </w:r>
      <w:r w:rsidRPr="009F0263">
        <w:rPr>
          <w:rFonts w:asciiTheme="majorHAnsi" w:hAnsiTheme="majorHAnsi"/>
        </w:rPr>
        <w:br/>
      </w:r>
    </w:p>
    <w:p w14:paraId="1AEEBB17" w14:textId="77777777" w:rsidR="00574B22" w:rsidRPr="009F0263" w:rsidRDefault="00574B22" w:rsidP="003C1F45">
      <w:pPr>
        <w:pStyle w:val="ListParagraph"/>
        <w:numPr>
          <w:ilvl w:val="0"/>
          <w:numId w:val="1"/>
        </w:numPr>
        <w:spacing w:after="0" w:line="240" w:lineRule="auto"/>
        <w:rPr>
          <w:rFonts w:asciiTheme="majorHAnsi" w:hAnsiTheme="majorHAnsi"/>
        </w:rPr>
      </w:pPr>
      <w:r w:rsidRPr="009F0263">
        <w:rPr>
          <w:rFonts w:asciiTheme="majorHAnsi" w:hAnsiTheme="majorHAnsi"/>
        </w:rPr>
        <w:t>One of the easiest and most effective ways to keep from transmitting diseases in the home is:</w:t>
      </w:r>
    </w:p>
    <w:p w14:paraId="538C1C53"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Keep all contaminated materials together</w:t>
      </w:r>
    </w:p>
    <w:p w14:paraId="4127741E"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Disinfect spores</w:t>
      </w:r>
    </w:p>
    <w:p w14:paraId="219E862E"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Wear gloves, a gown and a mask</w:t>
      </w:r>
    </w:p>
    <w:p w14:paraId="598E6009" w14:textId="77777777" w:rsidR="00574B22" w:rsidRPr="009F0263" w:rsidRDefault="00574B22" w:rsidP="003C1F45">
      <w:pPr>
        <w:pStyle w:val="ListParagraph"/>
        <w:numPr>
          <w:ilvl w:val="1"/>
          <w:numId w:val="1"/>
        </w:numPr>
        <w:spacing w:after="0" w:line="240" w:lineRule="auto"/>
        <w:rPr>
          <w:rFonts w:asciiTheme="majorHAnsi" w:hAnsiTheme="majorHAnsi"/>
        </w:rPr>
      </w:pPr>
      <w:r w:rsidRPr="009F0263">
        <w:rPr>
          <w:rFonts w:asciiTheme="majorHAnsi" w:hAnsiTheme="majorHAnsi"/>
        </w:rPr>
        <w:t xml:space="preserve">Practice proper </w:t>
      </w:r>
      <w:r w:rsidR="00A11214" w:rsidRPr="009F0263">
        <w:rPr>
          <w:rFonts w:asciiTheme="majorHAnsi" w:hAnsiTheme="majorHAnsi"/>
        </w:rPr>
        <w:t>hand washing</w:t>
      </w:r>
      <w:r w:rsidRPr="009F0263">
        <w:rPr>
          <w:rFonts w:asciiTheme="majorHAnsi" w:hAnsiTheme="majorHAnsi"/>
        </w:rPr>
        <w:br/>
      </w:r>
    </w:p>
    <w:p w14:paraId="4607247E" w14:textId="77777777" w:rsidR="00574B22" w:rsidRPr="009F0263" w:rsidRDefault="00574B22" w:rsidP="003C1F45">
      <w:pPr>
        <w:pStyle w:val="ListParagraph"/>
        <w:numPr>
          <w:ilvl w:val="0"/>
          <w:numId w:val="1"/>
        </w:numPr>
        <w:spacing w:after="0" w:line="240" w:lineRule="auto"/>
        <w:rPr>
          <w:rFonts w:asciiTheme="majorHAnsi" w:hAnsiTheme="majorHAnsi" w:cstheme="minorHAnsi"/>
        </w:rPr>
      </w:pPr>
      <w:r w:rsidRPr="009F0263">
        <w:rPr>
          <w:rFonts w:asciiTheme="majorHAnsi" w:hAnsiTheme="majorHAnsi" w:cstheme="minorHAnsi"/>
        </w:rPr>
        <w:t xml:space="preserve">Two </w:t>
      </w:r>
      <w:r w:rsidR="00A11214" w:rsidRPr="009F0263">
        <w:rPr>
          <w:rFonts w:asciiTheme="majorHAnsi" w:hAnsiTheme="majorHAnsi" w:cstheme="minorHAnsi"/>
        </w:rPr>
        <w:t>blood borne</w:t>
      </w:r>
      <w:r w:rsidRPr="009F0263">
        <w:rPr>
          <w:rFonts w:asciiTheme="majorHAnsi" w:hAnsiTheme="majorHAnsi" w:cstheme="minorHAnsi"/>
        </w:rPr>
        <w:t xml:space="preserve"> pathogen diseases which require special precautions to lower the chances of transmission from client to health care worker are:</w:t>
      </w:r>
    </w:p>
    <w:p w14:paraId="1B0FCCD8"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Pneumonia and AIDS</w:t>
      </w:r>
    </w:p>
    <w:p w14:paraId="4832307E"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Anemia and AIDS</w:t>
      </w:r>
    </w:p>
    <w:p w14:paraId="487B2A30"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 xml:space="preserve">AIDS and </w:t>
      </w:r>
      <w:r w:rsidR="00A11214" w:rsidRPr="009F0263">
        <w:rPr>
          <w:rFonts w:asciiTheme="majorHAnsi" w:hAnsiTheme="majorHAnsi" w:cstheme="minorHAnsi"/>
        </w:rPr>
        <w:t>hepatitis</w:t>
      </w:r>
      <w:r w:rsidRPr="009F0263">
        <w:rPr>
          <w:rFonts w:asciiTheme="majorHAnsi" w:hAnsiTheme="majorHAnsi" w:cstheme="minorHAnsi"/>
        </w:rPr>
        <w:t xml:space="preserve"> B</w:t>
      </w:r>
    </w:p>
    <w:p w14:paraId="380E5A2A"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Meningitis and hepatitis</w:t>
      </w:r>
      <w:r w:rsidRPr="009F0263">
        <w:rPr>
          <w:rFonts w:asciiTheme="majorHAnsi" w:hAnsiTheme="majorHAnsi" w:cstheme="minorHAnsi"/>
        </w:rPr>
        <w:br/>
      </w:r>
    </w:p>
    <w:p w14:paraId="19A5D839" w14:textId="77777777" w:rsidR="00574B22" w:rsidRPr="009F0263" w:rsidRDefault="00574B22" w:rsidP="003C1F45">
      <w:pPr>
        <w:pStyle w:val="ListParagraph"/>
        <w:numPr>
          <w:ilvl w:val="0"/>
          <w:numId w:val="1"/>
        </w:numPr>
        <w:spacing w:after="0" w:line="240" w:lineRule="auto"/>
        <w:rPr>
          <w:rStyle w:val="apple-style-span"/>
          <w:rFonts w:asciiTheme="majorHAnsi" w:hAnsiTheme="majorHAnsi" w:cstheme="minorHAnsi"/>
        </w:rPr>
      </w:pPr>
      <w:r w:rsidRPr="009F0263">
        <w:rPr>
          <w:rStyle w:val="apple-style-span"/>
          <w:rFonts w:asciiTheme="majorHAnsi" w:hAnsiTheme="majorHAnsi" w:cstheme="minorHAnsi"/>
          <w:bCs/>
          <w:iCs/>
          <w:shd w:val="clear" w:color="auto" w:fill="F5F3F3"/>
        </w:rPr>
        <w:t>The concept that prevents conditions that allow pathogens to live, multiply, and spread is called:</w:t>
      </w:r>
    </w:p>
    <w:p w14:paraId="0A64C9D1" w14:textId="77777777" w:rsidR="00574B22" w:rsidRPr="009F0263" w:rsidRDefault="00574B22" w:rsidP="003C1F45">
      <w:pPr>
        <w:pStyle w:val="ListParagraph"/>
        <w:numPr>
          <w:ilvl w:val="1"/>
          <w:numId w:val="1"/>
        </w:numPr>
        <w:spacing w:after="0" w:line="240" w:lineRule="auto"/>
        <w:rPr>
          <w:rStyle w:val="apple-style-span"/>
          <w:rFonts w:asciiTheme="majorHAnsi" w:hAnsiTheme="majorHAnsi" w:cstheme="minorHAnsi"/>
        </w:rPr>
      </w:pPr>
      <w:r w:rsidRPr="009F0263">
        <w:rPr>
          <w:rStyle w:val="apple-style-span"/>
          <w:rFonts w:asciiTheme="majorHAnsi" w:hAnsiTheme="majorHAnsi" w:cstheme="minorHAnsi"/>
          <w:bCs/>
          <w:iCs/>
          <w:shd w:val="clear" w:color="auto" w:fill="F5F3F3"/>
        </w:rPr>
        <w:t>Non-transmittable</w:t>
      </w:r>
    </w:p>
    <w:p w14:paraId="579F18DD" w14:textId="77777777" w:rsidR="00574B22" w:rsidRPr="009F0263" w:rsidRDefault="00574B22" w:rsidP="003C1F45">
      <w:pPr>
        <w:pStyle w:val="ListParagraph"/>
        <w:numPr>
          <w:ilvl w:val="1"/>
          <w:numId w:val="1"/>
        </w:numPr>
        <w:spacing w:after="0" w:line="240" w:lineRule="auto"/>
        <w:rPr>
          <w:rStyle w:val="apple-style-span"/>
          <w:rFonts w:asciiTheme="majorHAnsi" w:hAnsiTheme="majorHAnsi" w:cstheme="minorHAnsi"/>
        </w:rPr>
      </w:pPr>
      <w:r w:rsidRPr="009F0263">
        <w:rPr>
          <w:rStyle w:val="apple-style-span"/>
          <w:rFonts w:asciiTheme="majorHAnsi" w:hAnsiTheme="majorHAnsi" w:cstheme="minorHAnsi"/>
          <w:bCs/>
          <w:iCs/>
          <w:shd w:val="clear" w:color="auto" w:fill="F5F3F3"/>
        </w:rPr>
        <w:t>Medical asepsis</w:t>
      </w:r>
    </w:p>
    <w:p w14:paraId="0D89AA22" w14:textId="77777777" w:rsidR="00574B22" w:rsidRPr="009F0263" w:rsidRDefault="00574B22" w:rsidP="003C1F45">
      <w:pPr>
        <w:pStyle w:val="ListParagraph"/>
        <w:numPr>
          <w:ilvl w:val="1"/>
          <w:numId w:val="1"/>
        </w:numPr>
        <w:spacing w:after="0" w:line="240" w:lineRule="auto"/>
        <w:rPr>
          <w:rStyle w:val="apple-style-span"/>
          <w:rFonts w:asciiTheme="majorHAnsi" w:hAnsiTheme="majorHAnsi" w:cstheme="minorHAnsi"/>
        </w:rPr>
      </w:pPr>
      <w:r w:rsidRPr="009F0263">
        <w:rPr>
          <w:rStyle w:val="apple-style-span"/>
          <w:rFonts w:asciiTheme="majorHAnsi" w:hAnsiTheme="majorHAnsi" w:cstheme="minorHAnsi"/>
          <w:bCs/>
          <w:iCs/>
          <w:shd w:val="clear" w:color="auto" w:fill="F5F3F3"/>
        </w:rPr>
        <w:t>Standard precautions</w:t>
      </w:r>
    </w:p>
    <w:p w14:paraId="755097A4" w14:textId="77777777" w:rsidR="00AC1721" w:rsidRPr="009F0263" w:rsidRDefault="00574B22" w:rsidP="006F3838">
      <w:pPr>
        <w:pStyle w:val="ListParagraph"/>
        <w:numPr>
          <w:ilvl w:val="1"/>
          <w:numId w:val="1"/>
        </w:numPr>
        <w:spacing w:after="0" w:line="240" w:lineRule="auto"/>
        <w:rPr>
          <w:rStyle w:val="apple-style-span"/>
          <w:rFonts w:asciiTheme="majorHAnsi" w:hAnsiTheme="majorHAnsi" w:cstheme="minorHAnsi"/>
        </w:rPr>
      </w:pPr>
      <w:r w:rsidRPr="009F0263">
        <w:rPr>
          <w:rStyle w:val="apple-style-span"/>
          <w:rFonts w:asciiTheme="majorHAnsi" w:hAnsiTheme="majorHAnsi" w:cstheme="minorHAnsi"/>
          <w:bCs/>
          <w:iCs/>
          <w:shd w:val="clear" w:color="auto" w:fill="F5F3F3"/>
        </w:rPr>
        <w:t>Sterilization</w:t>
      </w:r>
      <w:r w:rsidR="00AC1721" w:rsidRPr="009F0263">
        <w:rPr>
          <w:rStyle w:val="apple-style-span"/>
          <w:rFonts w:asciiTheme="majorHAnsi" w:hAnsiTheme="majorHAnsi" w:cstheme="minorHAnsi"/>
          <w:bCs/>
          <w:iCs/>
          <w:shd w:val="clear" w:color="auto" w:fill="F5F3F3"/>
        </w:rPr>
        <w:br/>
      </w:r>
    </w:p>
    <w:p w14:paraId="2FD65EBF" w14:textId="77777777" w:rsidR="000D3C6D" w:rsidRPr="009F0263" w:rsidRDefault="000D3C6D" w:rsidP="003C1F45">
      <w:pPr>
        <w:pStyle w:val="ListParagraph"/>
        <w:numPr>
          <w:ilvl w:val="0"/>
          <w:numId w:val="1"/>
        </w:numPr>
        <w:spacing w:after="0" w:line="240" w:lineRule="auto"/>
        <w:rPr>
          <w:rFonts w:asciiTheme="majorHAnsi" w:hAnsiTheme="majorHAnsi" w:cs="Times New Roman"/>
        </w:rPr>
      </w:pPr>
      <w:r w:rsidRPr="009F0263">
        <w:rPr>
          <w:rFonts w:asciiTheme="majorHAnsi" w:hAnsiTheme="majorHAnsi" w:cs="Times New Roman"/>
        </w:rPr>
        <w:t xml:space="preserve"> Which of the following refers to the total number of individuals infected in a population at any one time?</w:t>
      </w:r>
    </w:p>
    <w:p w14:paraId="4DFD9C14"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Morbidity rate</w:t>
      </w:r>
    </w:p>
    <w:p w14:paraId="15598B2D"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 xml:space="preserve"> Prevalence rate</w:t>
      </w:r>
    </w:p>
    <w:p w14:paraId="273D0402"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 xml:space="preserve"> Infection rate</w:t>
      </w:r>
    </w:p>
    <w:p w14:paraId="6ACF7F37"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Mortality rate</w:t>
      </w:r>
      <w:r w:rsidRPr="009F0263">
        <w:rPr>
          <w:rFonts w:asciiTheme="majorHAnsi" w:hAnsiTheme="majorHAnsi" w:cs="Times New Roman"/>
        </w:rPr>
        <w:br/>
      </w:r>
    </w:p>
    <w:p w14:paraId="35504D8D" w14:textId="77777777" w:rsidR="000D3C6D" w:rsidRPr="009F0263" w:rsidRDefault="000D3C6D" w:rsidP="003C1F45">
      <w:pPr>
        <w:pStyle w:val="ListParagraph"/>
        <w:numPr>
          <w:ilvl w:val="0"/>
          <w:numId w:val="1"/>
        </w:numPr>
        <w:spacing w:after="0" w:line="240" w:lineRule="auto"/>
        <w:rPr>
          <w:rFonts w:asciiTheme="majorHAnsi" w:hAnsiTheme="majorHAnsi" w:cs="Times New Roman"/>
        </w:rPr>
      </w:pPr>
      <w:r w:rsidRPr="009F0263">
        <w:rPr>
          <w:rFonts w:asciiTheme="majorHAnsi" w:hAnsiTheme="majorHAnsi" w:cs="Times New Roman"/>
        </w:rPr>
        <w:t>Which of the following is not a bacterial shape</w:t>
      </w:r>
    </w:p>
    <w:p w14:paraId="64BBFBB4"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Rod</w:t>
      </w:r>
    </w:p>
    <w:p w14:paraId="1AB40E4C"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Spherical</w:t>
      </w:r>
    </w:p>
    <w:p w14:paraId="08952E4A" w14:textId="77777777" w:rsidR="000D3C6D" w:rsidRPr="009F0263" w:rsidRDefault="000D3C6D" w:rsidP="003C1F45">
      <w:pPr>
        <w:pStyle w:val="ListParagraph"/>
        <w:numPr>
          <w:ilvl w:val="1"/>
          <w:numId w:val="1"/>
        </w:numPr>
        <w:spacing w:after="0" w:line="240" w:lineRule="auto"/>
        <w:rPr>
          <w:rFonts w:asciiTheme="majorHAnsi" w:hAnsiTheme="majorHAnsi" w:cs="Times New Roman"/>
        </w:rPr>
      </w:pPr>
      <w:r w:rsidRPr="009F0263">
        <w:rPr>
          <w:rFonts w:asciiTheme="majorHAnsi" w:hAnsiTheme="majorHAnsi" w:cs="Times New Roman"/>
        </w:rPr>
        <w:t>Cone</w:t>
      </w:r>
    </w:p>
    <w:p w14:paraId="5E1D7498" w14:textId="77777777" w:rsidR="00574B22" w:rsidRPr="009F0263" w:rsidRDefault="000D3C6D"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imes New Roman"/>
        </w:rPr>
        <w:t>Spiral</w:t>
      </w:r>
      <w:r w:rsidR="00574B22" w:rsidRPr="009F0263">
        <w:rPr>
          <w:rFonts w:asciiTheme="majorHAnsi" w:hAnsiTheme="majorHAnsi" w:cstheme="minorHAnsi"/>
        </w:rPr>
        <w:br/>
      </w:r>
    </w:p>
    <w:p w14:paraId="2B0ECF66" w14:textId="77777777" w:rsidR="00574B22" w:rsidRPr="009F0263" w:rsidRDefault="00574B22" w:rsidP="003C1F45">
      <w:pPr>
        <w:pStyle w:val="ListParagraph"/>
        <w:numPr>
          <w:ilvl w:val="0"/>
          <w:numId w:val="1"/>
        </w:numPr>
        <w:spacing w:after="0" w:line="240" w:lineRule="auto"/>
        <w:rPr>
          <w:rFonts w:asciiTheme="majorHAnsi" w:hAnsiTheme="majorHAnsi" w:cstheme="minorHAnsi"/>
        </w:rPr>
      </w:pPr>
      <w:r w:rsidRPr="009F0263">
        <w:rPr>
          <w:rFonts w:asciiTheme="majorHAnsi" w:hAnsiTheme="majorHAnsi" w:cstheme="minorHAnsi"/>
        </w:rPr>
        <w:t>Standard precautions are practiced:</w:t>
      </w:r>
    </w:p>
    <w:p w14:paraId="72375045"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Only for clients with communicable diseases</w:t>
      </w:r>
    </w:p>
    <w:p w14:paraId="4F0F6D90"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Only for clients with AIDS or hepatitis b</w:t>
      </w:r>
    </w:p>
    <w:p w14:paraId="1DEB08F4" w14:textId="77777777" w:rsidR="00574B22"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All clients</w:t>
      </w:r>
    </w:p>
    <w:p w14:paraId="5CC331BC" w14:textId="77777777" w:rsidR="006F3838" w:rsidRPr="009F0263" w:rsidRDefault="00574B22"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Only for clients with drainage from any part of the body</w:t>
      </w:r>
      <w:r w:rsidR="009A3306" w:rsidRPr="009F0263">
        <w:rPr>
          <w:rFonts w:asciiTheme="majorHAnsi" w:hAnsiTheme="majorHAnsi" w:cstheme="minorHAnsi"/>
        </w:rPr>
        <w:br/>
      </w:r>
    </w:p>
    <w:p w14:paraId="4757E2DF" w14:textId="77777777" w:rsidR="006F3838" w:rsidRPr="009F0263" w:rsidRDefault="006F3838">
      <w:pPr>
        <w:rPr>
          <w:rFonts w:asciiTheme="majorHAnsi" w:hAnsiTheme="majorHAnsi" w:cstheme="minorHAnsi"/>
        </w:rPr>
      </w:pPr>
      <w:r w:rsidRPr="009F0263">
        <w:rPr>
          <w:rFonts w:asciiTheme="majorHAnsi" w:hAnsiTheme="majorHAnsi" w:cstheme="minorHAnsi"/>
        </w:rPr>
        <w:br w:type="page"/>
      </w:r>
    </w:p>
    <w:p w14:paraId="11A75C3B" w14:textId="77777777" w:rsidR="009A3306" w:rsidRPr="009F0263" w:rsidRDefault="009A3306" w:rsidP="006F3838">
      <w:pPr>
        <w:pStyle w:val="ListParagraph"/>
        <w:spacing w:after="0" w:line="240" w:lineRule="auto"/>
        <w:rPr>
          <w:rFonts w:asciiTheme="majorHAnsi" w:hAnsiTheme="majorHAnsi" w:cstheme="minorHAnsi"/>
        </w:rPr>
      </w:pPr>
    </w:p>
    <w:p w14:paraId="5C8A0764" w14:textId="77777777" w:rsidR="009A3306" w:rsidRPr="009F0263" w:rsidRDefault="009A3306" w:rsidP="003C1F45">
      <w:pPr>
        <w:pStyle w:val="ListParagraph"/>
        <w:numPr>
          <w:ilvl w:val="0"/>
          <w:numId w:val="1"/>
        </w:numPr>
        <w:spacing w:after="0" w:line="240" w:lineRule="auto"/>
        <w:rPr>
          <w:rFonts w:asciiTheme="majorHAnsi" w:hAnsiTheme="majorHAnsi" w:cstheme="minorHAnsi"/>
        </w:rPr>
      </w:pPr>
      <w:r w:rsidRPr="009F0263">
        <w:rPr>
          <w:rFonts w:asciiTheme="majorHAnsi" w:hAnsiTheme="majorHAnsi" w:cs="Times New Roman"/>
        </w:rPr>
        <w:t>Macrophages are specialized types of white blood cells that destroy pathogens by</w:t>
      </w:r>
    </w:p>
    <w:p w14:paraId="364A7DDE" w14:textId="77777777" w:rsidR="009A3306" w:rsidRPr="009F0263" w:rsidRDefault="009A3306"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imes New Roman"/>
        </w:rPr>
        <w:t xml:space="preserve"> injecting enzymes onto the surface of the pathogen which makes it easily detected by immune cells</w:t>
      </w:r>
    </w:p>
    <w:p w14:paraId="62CB6EC2" w14:textId="77777777" w:rsidR="009A3306" w:rsidRPr="009F0263" w:rsidRDefault="009A3306"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imes New Roman"/>
        </w:rPr>
        <w:t xml:space="preserve"> engulfing the pathogen and using enzymes to destroy both cells</w:t>
      </w:r>
    </w:p>
    <w:p w14:paraId="316502C3" w14:textId="77777777" w:rsidR="009A3306" w:rsidRPr="009F0263" w:rsidRDefault="009A3306"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imes New Roman"/>
        </w:rPr>
        <w:t>attaching to the outside surface of the pathogen and then destroying the pathogen using enzymes</w:t>
      </w:r>
    </w:p>
    <w:p w14:paraId="0B27B71A" w14:textId="77777777" w:rsidR="00437037" w:rsidRPr="009F0263" w:rsidRDefault="009A3306"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imes New Roman"/>
        </w:rPr>
        <w:t>attaching to pathogens and guiding them into the lymph nodes so they can pass into the blood</w:t>
      </w:r>
      <w:r w:rsidRPr="009F0263">
        <w:rPr>
          <w:rFonts w:asciiTheme="majorHAnsi" w:hAnsiTheme="majorHAnsi" w:cs="Times New Roman"/>
        </w:rPr>
        <w:br/>
      </w:r>
    </w:p>
    <w:p w14:paraId="0DA82622" w14:textId="77777777" w:rsidR="00437037" w:rsidRPr="009F0263" w:rsidRDefault="00D90769" w:rsidP="003C1F45">
      <w:pPr>
        <w:pStyle w:val="ListParagraph"/>
        <w:numPr>
          <w:ilvl w:val="0"/>
          <w:numId w:val="1"/>
        </w:numPr>
        <w:spacing w:after="0" w:line="240" w:lineRule="auto"/>
        <w:rPr>
          <w:rFonts w:asciiTheme="majorHAnsi" w:hAnsiTheme="majorHAnsi" w:cstheme="minorHAnsi"/>
        </w:rPr>
      </w:pPr>
      <w:r w:rsidRPr="009F0263">
        <w:rPr>
          <w:rFonts w:asciiTheme="majorHAnsi" w:hAnsiTheme="majorHAnsi" w:cstheme="minorHAnsi"/>
        </w:rPr>
        <w:t>One of the most common methods of transmission from a health care worker to a client is:</w:t>
      </w:r>
    </w:p>
    <w:p w14:paraId="06CB96FC" w14:textId="77777777" w:rsidR="00D90769" w:rsidRPr="009F0263" w:rsidRDefault="00D90769"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Health care worker’s hands</w:t>
      </w:r>
    </w:p>
    <w:p w14:paraId="4B6BF09A" w14:textId="77777777" w:rsidR="00D90769" w:rsidRPr="009F0263" w:rsidRDefault="00D90769"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Food left at room temperature too long</w:t>
      </w:r>
    </w:p>
    <w:p w14:paraId="06FA207C" w14:textId="77777777" w:rsidR="00D90769" w:rsidRPr="009F0263" w:rsidRDefault="00D90769"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Contaminated needles</w:t>
      </w:r>
    </w:p>
    <w:p w14:paraId="44BCF509" w14:textId="77777777" w:rsidR="00D90769" w:rsidRPr="009F0263" w:rsidRDefault="00D90769" w:rsidP="003C1F45">
      <w:pPr>
        <w:pStyle w:val="ListParagraph"/>
        <w:numPr>
          <w:ilvl w:val="1"/>
          <w:numId w:val="1"/>
        </w:numPr>
        <w:spacing w:after="0" w:line="240" w:lineRule="auto"/>
        <w:rPr>
          <w:rFonts w:asciiTheme="majorHAnsi" w:hAnsiTheme="majorHAnsi" w:cstheme="minorHAnsi"/>
        </w:rPr>
      </w:pPr>
      <w:r w:rsidRPr="009F0263">
        <w:rPr>
          <w:rFonts w:asciiTheme="majorHAnsi" w:hAnsiTheme="majorHAnsi" w:cstheme="minorHAnsi"/>
        </w:rPr>
        <w:t>Unclean bed linens</w:t>
      </w:r>
    </w:p>
    <w:p w14:paraId="201138C2" w14:textId="77777777" w:rsidR="00A11214" w:rsidRPr="009F0263" w:rsidRDefault="00A11214" w:rsidP="003C1F45">
      <w:pPr>
        <w:spacing w:after="0" w:line="240" w:lineRule="auto"/>
        <w:rPr>
          <w:rFonts w:asciiTheme="majorHAnsi" w:hAnsiTheme="majorHAnsi" w:cstheme="minorHAnsi"/>
        </w:rPr>
      </w:pPr>
    </w:p>
    <w:p w14:paraId="4FBB1FD3" w14:textId="77777777" w:rsidR="00D321D6" w:rsidRPr="009F0263" w:rsidRDefault="003C1F45" w:rsidP="003C1F45">
      <w:pPr>
        <w:spacing w:after="0" w:line="240" w:lineRule="auto"/>
        <w:rPr>
          <w:rFonts w:asciiTheme="majorHAnsi" w:hAnsiTheme="majorHAnsi" w:cstheme="minorHAnsi"/>
          <w:b/>
        </w:rPr>
      </w:pPr>
      <w:r w:rsidRPr="009F0263">
        <w:rPr>
          <w:rFonts w:asciiTheme="majorHAnsi" w:hAnsiTheme="majorHAnsi" w:cstheme="minorHAnsi"/>
          <w:b/>
        </w:rPr>
        <w:t>Part B: Short Answer</w:t>
      </w:r>
      <w:r w:rsidRPr="009F0263">
        <w:rPr>
          <w:rFonts w:asciiTheme="majorHAnsi" w:hAnsiTheme="majorHAnsi" w:cstheme="minorHAnsi"/>
          <w:b/>
        </w:rPr>
        <w:tab/>
      </w:r>
      <w:r w:rsidRPr="009F0263">
        <w:rPr>
          <w:rFonts w:asciiTheme="majorHAnsi" w:hAnsiTheme="majorHAnsi" w:cstheme="minorHAnsi"/>
          <w:b/>
        </w:rPr>
        <w:tab/>
      </w:r>
      <w:r w:rsidR="009F0263" w:rsidRPr="009F0263">
        <w:rPr>
          <w:rFonts w:asciiTheme="majorHAnsi" w:hAnsiTheme="majorHAnsi" w:cstheme="minorHAnsi"/>
        </w:rPr>
        <w:t>(20 marks overall)</w:t>
      </w:r>
    </w:p>
    <w:p w14:paraId="58C0C814" w14:textId="77777777" w:rsidR="00F351E9" w:rsidRPr="009F0263" w:rsidRDefault="00D321D6" w:rsidP="00E35781">
      <w:pPr>
        <w:pStyle w:val="ListParagraph"/>
        <w:numPr>
          <w:ilvl w:val="0"/>
          <w:numId w:val="7"/>
        </w:numPr>
        <w:spacing w:after="0" w:line="240" w:lineRule="auto"/>
        <w:rPr>
          <w:rFonts w:asciiTheme="majorHAnsi" w:hAnsiTheme="majorHAnsi" w:cstheme="minorHAnsi"/>
        </w:rPr>
      </w:pPr>
      <w:r w:rsidRPr="009F0263">
        <w:rPr>
          <w:rFonts w:asciiTheme="majorHAnsi" w:hAnsiTheme="majorHAnsi" w:cstheme="minorHAnsi"/>
        </w:rPr>
        <w:t>What are the two different types of virus reproduction?</w:t>
      </w:r>
      <w:r w:rsidR="00576259" w:rsidRPr="009F0263">
        <w:rPr>
          <w:rFonts w:asciiTheme="majorHAnsi" w:hAnsiTheme="majorHAnsi" w:cstheme="minorHAnsi"/>
        </w:rPr>
        <w:t xml:space="preserve"> C</w:t>
      </w:r>
      <w:r w:rsidRPr="009F0263">
        <w:rPr>
          <w:rFonts w:asciiTheme="majorHAnsi" w:hAnsiTheme="majorHAnsi" w:cstheme="minorHAnsi"/>
        </w:rPr>
        <w:t>ontrast these two types</w:t>
      </w:r>
      <w:r w:rsidR="00576259" w:rsidRPr="009F0263">
        <w:rPr>
          <w:rFonts w:asciiTheme="majorHAnsi" w:hAnsiTheme="majorHAnsi" w:cstheme="minorHAnsi"/>
        </w:rPr>
        <w:t xml:space="preserve"> by listing two specific ways in which they differ</w:t>
      </w:r>
      <w:r w:rsidRPr="009F0263">
        <w:rPr>
          <w:rFonts w:asciiTheme="majorHAnsi" w:hAnsiTheme="majorHAnsi" w:cstheme="minorHAnsi"/>
        </w:rPr>
        <w:t>.</w:t>
      </w:r>
      <w:r w:rsidR="00576259" w:rsidRPr="009F0263">
        <w:rPr>
          <w:rFonts w:asciiTheme="majorHAnsi" w:hAnsiTheme="majorHAnsi" w:cstheme="minorHAnsi"/>
        </w:rPr>
        <w:br/>
      </w:r>
      <w:r w:rsidR="00F351E9" w:rsidRPr="009F0263">
        <w:rPr>
          <w:rFonts w:asciiTheme="majorHAnsi" w:hAnsiTheme="majorHAnsi" w:cstheme="minorHAnsi"/>
        </w:rPr>
        <w:t xml:space="preserve"> </w:t>
      </w:r>
      <w:r w:rsidRPr="009F0263">
        <w:rPr>
          <w:rFonts w:asciiTheme="majorHAnsi" w:hAnsiTheme="majorHAnsi" w:cstheme="minorHAnsi"/>
        </w:rPr>
        <w:t>(</w:t>
      </w:r>
      <w:r w:rsidR="00FB4AFC" w:rsidRPr="009F0263">
        <w:rPr>
          <w:rFonts w:asciiTheme="majorHAnsi" w:hAnsiTheme="majorHAnsi" w:cstheme="minorHAnsi"/>
        </w:rPr>
        <w:t>3</w:t>
      </w:r>
      <w:r w:rsidRPr="009F0263">
        <w:rPr>
          <w:rFonts w:asciiTheme="majorHAnsi" w:hAnsiTheme="majorHAnsi" w:cstheme="minorHAnsi"/>
        </w:rPr>
        <w:t xml:space="preserve"> marks</w:t>
      </w:r>
      <w:r w:rsidR="003C1F45" w:rsidRPr="009F0263">
        <w:rPr>
          <w:rFonts w:asciiTheme="majorHAnsi" w:hAnsiTheme="majorHAnsi" w:cstheme="minorHAnsi"/>
        </w:rPr>
        <w:t xml:space="preserve"> K</w:t>
      </w:r>
      <w:r w:rsidRPr="009F0263">
        <w:rPr>
          <w:rFonts w:asciiTheme="majorHAnsi" w:hAnsiTheme="majorHAnsi" w:cstheme="minorHAnsi"/>
        </w:rPr>
        <w:t>/U</w:t>
      </w:r>
      <w:r w:rsidR="003C1F45" w:rsidRPr="009F0263">
        <w:rPr>
          <w:rFonts w:asciiTheme="majorHAnsi" w:hAnsiTheme="majorHAnsi" w:cstheme="minorHAnsi"/>
        </w:rPr>
        <w:t>, 2 marks C</w:t>
      </w:r>
      <w:r w:rsidRPr="009F0263">
        <w:rPr>
          <w:rFonts w:asciiTheme="majorHAnsi" w:hAnsiTheme="majorHAnsi" w:cstheme="minorHAnsi"/>
        </w:rPr>
        <w:t>)</w:t>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00F351E9" w:rsidRPr="009F0263">
        <w:rPr>
          <w:rFonts w:asciiTheme="majorHAnsi" w:hAnsiTheme="majorHAnsi" w:cstheme="minorHAnsi"/>
        </w:rPr>
        <w:br/>
      </w:r>
      <w:r w:rsidR="00F351E9" w:rsidRPr="009F0263">
        <w:rPr>
          <w:rFonts w:asciiTheme="majorHAnsi" w:hAnsiTheme="majorHAnsi" w:cstheme="minorHAnsi"/>
        </w:rPr>
        <w:br/>
      </w:r>
      <w:r w:rsidR="00F351E9" w:rsidRPr="009F0263">
        <w:rPr>
          <w:rFonts w:asciiTheme="majorHAnsi" w:hAnsiTheme="majorHAnsi" w:cstheme="minorHAnsi"/>
        </w:rPr>
        <w:br/>
      </w:r>
      <w:r w:rsidR="00F351E9" w:rsidRPr="009F0263">
        <w:rPr>
          <w:rFonts w:asciiTheme="majorHAnsi" w:hAnsiTheme="majorHAnsi" w:cstheme="minorHAnsi"/>
        </w:rPr>
        <w:br/>
      </w:r>
      <w:r w:rsidR="00F351E9" w:rsidRPr="009F0263">
        <w:rPr>
          <w:rFonts w:asciiTheme="majorHAnsi" w:hAnsiTheme="majorHAnsi" w:cstheme="minorHAnsi"/>
        </w:rPr>
        <w:br/>
      </w:r>
      <w:r w:rsidR="00F351E9" w:rsidRPr="009F0263">
        <w:rPr>
          <w:rFonts w:asciiTheme="majorHAnsi" w:hAnsiTheme="majorHAnsi" w:cstheme="minorHAnsi"/>
        </w:rPr>
        <w:br/>
      </w:r>
    </w:p>
    <w:p w14:paraId="76C88CB7" w14:textId="77777777" w:rsidR="00D321D6" w:rsidRPr="009F0263" w:rsidRDefault="00F351E9" w:rsidP="003C1F45">
      <w:pPr>
        <w:spacing w:after="0" w:line="240" w:lineRule="auto"/>
        <w:rPr>
          <w:rFonts w:asciiTheme="majorHAnsi" w:hAnsiTheme="majorHAnsi" w:cstheme="minorHAnsi"/>
        </w:rPr>
      </w:pPr>
      <w:r w:rsidRPr="009F0263">
        <w:rPr>
          <w:rFonts w:asciiTheme="majorHAnsi" w:hAnsiTheme="majorHAnsi" w:cstheme="minorHAnsi"/>
        </w:rPr>
        <w:br/>
      </w:r>
    </w:p>
    <w:p w14:paraId="06CB4670" w14:textId="77777777" w:rsidR="00B47C6B" w:rsidRPr="009F0263" w:rsidRDefault="00E24A00" w:rsidP="00E35781">
      <w:pPr>
        <w:pStyle w:val="ListParagraph"/>
        <w:numPr>
          <w:ilvl w:val="0"/>
          <w:numId w:val="7"/>
        </w:numPr>
        <w:spacing w:after="0" w:line="240" w:lineRule="auto"/>
        <w:rPr>
          <w:rFonts w:asciiTheme="majorHAnsi" w:hAnsiTheme="majorHAnsi" w:cstheme="minorHAnsi"/>
        </w:rPr>
      </w:pPr>
      <w:r w:rsidRPr="009F0263">
        <w:rPr>
          <w:rFonts w:asciiTheme="majorHAnsi" w:hAnsiTheme="majorHAnsi" w:cstheme="minorHAnsi"/>
          <w:noProof/>
          <w:lang w:val="en-US"/>
        </w:rPr>
        <w:drawing>
          <wp:anchor distT="0" distB="0" distL="114300" distR="114300" simplePos="0" relativeHeight="251658240" behindDoc="0" locked="0" layoutInCell="1" allowOverlap="1" wp14:anchorId="0C8085FF" wp14:editId="39A13FD6">
            <wp:simplePos x="0" y="0"/>
            <wp:positionH relativeFrom="column">
              <wp:posOffset>3821906</wp:posOffset>
            </wp:positionH>
            <wp:positionV relativeFrom="paragraph">
              <wp:posOffset>2726055</wp:posOffset>
            </wp:positionV>
            <wp:extent cx="2874169" cy="3238500"/>
            <wp:effectExtent l="0" t="0" r="0" b="0"/>
            <wp:wrapNone/>
            <wp:docPr id="14340" name="Picture 9" descr="jman84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9" descr="jman84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4169" cy="3238500"/>
                    </a:xfrm>
                    <a:prstGeom prst="rect">
                      <a:avLst/>
                    </a:prstGeom>
                    <a:noFill/>
                    <a:ln>
                      <a:noFill/>
                    </a:ln>
                    <a:extLst/>
                  </pic:spPr>
                </pic:pic>
              </a:graphicData>
            </a:graphic>
          </wp:anchor>
        </w:drawing>
      </w:r>
      <w:r w:rsidR="009A3306" w:rsidRPr="009F0263">
        <w:rPr>
          <w:rFonts w:asciiTheme="majorHAnsi" w:hAnsiTheme="majorHAnsi" w:cstheme="minorHAnsi"/>
        </w:rPr>
        <w:t xml:space="preserve">You are a </w:t>
      </w:r>
      <w:r w:rsidR="00527ED5" w:rsidRPr="009F0263">
        <w:rPr>
          <w:rFonts w:asciiTheme="majorHAnsi" w:hAnsiTheme="majorHAnsi" w:cstheme="minorHAnsi"/>
        </w:rPr>
        <w:t xml:space="preserve">female </w:t>
      </w:r>
      <w:r w:rsidR="009A3306" w:rsidRPr="009F0263">
        <w:rPr>
          <w:rFonts w:asciiTheme="majorHAnsi" w:hAnsiTheme="majorHAnsi" w:cstheme="minorHAnsi"/>
        </w:rPr>
        <w:t>native African and have contracted AIDS. Write a short letter to a non-governmental agency</w:t>
      </w:r>
      <w:r w:rsidR="00F351E9" w:rsidRPr="009F0263">
        <w:rPr>
          <w:rFonts w:asciiTheme="majorHAnsi" w:hAnsiTheme="majorHAnsi" w:cstheme="minorHAnsi"/>
        </w:rPr>
        <w:t xml:space="preserve"> asking for support. Address the agency by name and include your knowledge of their organization in how you feel they can support you. (3</w:t>
      </w:r>
      <w:r w:rsidR="006F3838" w:rsidRPr="009F0263">
        <w:rPr>
          <w:rFonts w:asciiTheme="majorHAnsi" w:hAnsiTheme="majorHAnsi" w:cstheme="minorHAnsi"/>
        </w:rPr>
        <w:t xml:space="preserve"> marks, </w:t>
      </w:r>
      <w:r w:rsidR="00F351E9" w:rsidRPr="009F0263">
        <w:rPr>
          <w:rFonts w:asciiTheme="majorHAnsi" w:hAnsiTheme="majorHAnsi" w:cstheme="minorHAnsi"/>
        </w:rPr>
        <w:t>C)</w:t>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r w:rsidR="00A11214" w:rsidRPr="009F0263">
        <w:rPr>
          <w:rFonts w:asciiTheme="majorHAnsi" w:hAnsiTheme="majorHAnsi" w:cstheme="minorHAnsi"/>
        </w:rPr>
        <w:br/>
      </w:r>
    </w:p>
    <w:p w14:paraId="3F59F733" w14:textId="77777777" w:rsidR="00B47C6B" w:rsidRPr="009F0263" w:rsidRDefault="00B47C6B">
      <w:pPr>
        <w:rPr>
          <w:rFonts w:asciiTheme="majorHAnsi" w:hAnsiTheme="majorHAnsi" w:cstheme="minorHAnsi"/>
        </w:rPr>
      </w:pPr>
      <w:r w:rsidRPr="009F0263">
        <w:rPr>
          <w:rFonts w:asciiTheme="majorHAnsi" w:hAnsiTheme="majorHAnsi" w:cstheme="minorHAnsi"/>
        </w:rPr>
        <w:br w:type="page"/>
      </w:r>
    </w:p>
    <w:p w14:paraId="796D486C" w14:textId="77777777" w:rsidR="006F3838" w:rsidRPr="009F0263" w:rsidRDefault="006F3838" w:rsidP="00B47C6B">
      <w:pPr>
        <w:pStyle w:val="ListParagraph"/>
        <w:spacing w:after="0" w:line="240" w:lineRule="auto"/>
        <w:rPr>
          <w:rFonts w:asciiTheme="majorHAnsi" w:hAnsiTheme="majorHAnsi" w:cstheme="minorHAnsi"/>
        </w:rPr>
      </w:pPr>
    </w:p>
    <w:p w14:paraId="708062D3" w14:textId="77777777" w:rsidR="000611CA" w:rsidRPr="009F0263" w:rsidRDefault="000611CA" w:rsidP="00E35781">
      <w:pPr>
        <w:pStyle w:val="ListParagraph"/>
        <w:numPr>
          <w:ilvl w:val="0"/>
          <w:numId w:val="7"/>
        </w:numPr>
        <w:spacing w:after="0" w:line="240" w:lineRule="auto"/>
        <w:rPr>
          <w:rFonts w:asciiTheme="majorHAnsi" w:hAnsiTheme="majorHAnsi" w:cstheme="minorHAnsi"/>
        </w:rPr>
      </w:pPr>
    </w:p>
    <w:p w14:paraId="085C21C8" w14:textId="77777777" w:rsidR="000611CA" w:rsidRPr="009F0263" w:rsidRDefault="000611CA" w:rsidP="00E35781">
      <w:pPr>
        <w:pStyle w:val="ListParagraph"/>
        <w:numPr>
          <w:ilvl w:val="1"/>
          <w:numId w:val="7"/>
        </w:numPr>
        <w:spacing w:after="0" w:line="240" w:lineRule="auto"/>
        <w:rPr>
          <w:rFonts w:asciiTheme="majorHAnsi" w:hAnsiTheme="majorHAnsi" w:cstheme="minorHAnsi"/>
        </w:rPr>
      </w:pPr>
      <w:r w:rsidRPr="009F0263">
        <w:rPr>
          <w:rFonts w:asciiTheme="majorHAnsi" w:hAnsiTheme="majorHAnsi" w:cstheme="minorHAnsi"/>
        </w:rPr>
        <w:t xml:space="preserve">Outbreak! A new and dangerous flu strain has been discovered in various hospitals around the city. You have been assigned the task to create a vaccine for it. Describe </w:t>
      </w:r>
      <w:r w:rsidR="00464A50" w:rsidRPr="009F0263">
        <w:rPr>
          <w:rFonts w:asciiTheme="majorHAnsi" w:hAnsiTheme="majorHAnsi" w:cstheme="minorHAnsi"/>
        </w:rPr>
        <w:t xml:space="preserve">what a vaccine is, </w:t>
      </w:r>
      <w:r w:rsidRPr="009F0263">
        <w:rPr>
          <w:rFonts w:asciiTheme="majorHAnsi" w:hAnsiTheme="majorHAnsi" w:cstheme="minorHAnsi"/>
        </w:rPr>
        <w:t xml:space="preserve">the process you would follow </w:t>
      </w:r>
      <w:r w:rsidR="00464A50" w:rsidRPr="009F0263">
        <w:rPr>
          <w:rFonts w:asciiTheme="majorHAnsi" w:hAnsiTheme="majorHAnsi" w:cstheme="minorHAnsi"/>
        </w:rPr>
        <w:t xml:space="preserve">to create it </w:t>
      </w:r>
      <w:r w:rsidRPr="009F0263">
        <w:rPr>
          <w:rFonts w:asciiTheme="majorHAnsi" w:hAnsiTheme="majorHAnsi" w:cstheme="minorHAnsi"/>
        </w:rPr>
        <w:t>and why</w:t>
      </w:r>
      <w:r w:rsidR="00464A50" w:rsidRPr="009F0263">
        <w:rPr>
          <w:rFonts w:asciiTheme="majorHAnsi" w:hAnsiTheme="majorHAnsi" w:cstheme="minorHAnsi"/>
        </w:rPr>
        <w:t xml:space="preserve"> it would work</w:t>
      </w:r>
      <w:r w:rsidR="003C1F45" w:rsidRPr="009F0263">
        <w:rPr>
          <w:rFonts w:asciiTheme="majorHAnsi" w:hAnsiTheme="majorHAnsi" w:cstheme="minorHAnsi"/>
        </w:rPr>
        <w:t>.</w:t>
      </w:r>
      <w:r w:rsidR="003C1F45" w:rsidRPr="009F0263">
        <w:rPr>
          <w:rFonts w:asciiTheme="majorHAnsi" w:hAnsiTheme="majorHAnsi" w:cstheme="minorHAnsi"/>
        </w:rPr>
        <w:br/>
        <w:t>(6</w:t>
      </w:r>
      <w:r w:rsidRPr="009F0263">
        <w:rPr>
          <w:rFonts w:asciiTheme="majorHAnsi" w:hAnsiTheme="majorHAnsi" w:cstheme="minorHAnsi"/>
        </w:rPr>
        <w:t xml:space="preserve"> marks</w:t>
      </w:r>
      <w:r w:rsidR="006F3838" w:rsidRPr="009F0263">
        <w:rPr>
          <w:rFonts w:asciiTheme="majorHAnsi" w:hAnsiTheme="majorHAnsi" w:cstheme="minorHAnsi"/>
        </w:rPr>
        <w:t xml:space="preserve">, </w:t>
      </w:r>
      <w:r w:rsidRPr="009F0263">
        <w:rPr>
          <w:rFonts w:asciiTheme="majorHAnsi" w:hAnsiTheme="majorHAnsi" w:cstheme="minorHAnsi"/>
        </w:rPr>
        <w:t>T/I)</w:t>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p>
    <w:p w14:paraId="5188A323" w14:textId="77777777" w:rsidR="000611CA" w:rsidRPr="009F0263" w:rsidRDefault="000611CA" w:rsidP="00E35781">
      <w:pPr>
        <w:pStyle w:val="ListParagraph"/>
        <w:numPr>
          <w:ilvl w:val="1"/>
          <w:numId w:val="7"/>
        </w:numPr>
        <w:spacing w:after="0" w:line="240" w:lineRule="auto"/>
        <w:rPr>
          <w:rFonts w:asciiTheme="majorHAnsi" w:hAnsiTheme="majorHAnsi" w:cstheme="minorHAnsi"/>
        </w:rPr>
      </w:pPr>
      <w:r w:rsidRPr="009F0263">
        <w:rPr>
          <w:rFonts w:asciiTheme="majorHAnsi" w:hAnsiTheme="majorHAnsi" w:cstheme="minorHAnsi"/>
        </w:rPr>
        <w:t>While you are creating the vaccine you need to ensure that a pandemic is not created. Describe steps and protocols you would use to avoid a pandemic. (2 marks</w:t>
      </w:r>
      <w:r w:rsidR="006F3838" w:rsidRPr="009F0263">
        <w:rPr>
          <w:rFonts w:asciiTheme="majorHAnsi" w:hAnsiTheme="majorHAnsi" w:cstheme="minorHAnsi"/>
        </w:rPr>
        <w:t xml:space="preserve">, </w:t>
      </w:r>
      <w:r w:rsidRPr="009F0263">
        <w:rPr>
          <w:rFonts w:asciiTheme="majorHAnsi" w:hAnsiTheme="majorHAnsi" w:cstheme="minorHAnsi"/>
        </w:rPr>
        <w:t>A)</w:t>
      </w:r>
    </w:p>
    <w:p w14:paraId="01E75960" w14:textId="77777777" w:rsidR="009F0263" w:rsidRPr="009F0263" w:rsidRDefault="000611CA" w:rsidP="003C1F45">
      <w:pPr>
        <w:spacing w:after="0" w:line="240" w:lineRule="auto"/>
        <w:rPr>
          <w:rFonts w:asciiTheme="majorHAnsi" w:hAnsiTheme="majorHAnsi"/>
        </w:rPr>
      </w:pP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rPr>
        <w:br/>
      </w:r>
    </w:p>
    <w:p w14:paraId="235C5B51" w14:textId="77777777" w:rsidR="009F0263" w:rsidRPr="009F0263" w:rsidRDefault="009F0263" w:rsidP="009F0263">
      <w:pPr>
        <w:pStyle w:val="ListParagraph"/>
        <w:numPr>
          <w:ilvl w:val="0"/>
          <w:numId w:val="13"/>
        </w:numPr>
        <w:spacing w:after="0" w:line="240" w:lineRule="auto"/>
        <w:rPr>
          <w:rFonts w:asciiTheme="majorHAnsi" w:hAnsiTheme="majorHAnsi"/>
        </w:rPr>
      </w:pPr>
      <w:r w:rsidRPr="009F0263">
        <w:rPr>
          <w:rFonts w:asciiTheme="majorHAnsi" w:hAnsiTheme="majorHAnsi"/>
        </w:rPr>
        <w:t xml:space="preserve">In our “Hidden </w:t>
      </w:r>
      <w:proofErr w:type="spellStart"/>
      <w:r w:rsidRPr="009F0263">
        <w:rPr>
          <w:rFonts w:asciiTheme="majorHAnsi" w:hAnsiTheme="majorHAnsi"/>
        </w:rPr>
        <w:t>Nasties</w:t>
      </w:r>
      <w:proofErr w:type="spellEnd"/>
      <w:r w:rsidRPr="009F0263">
        <w:rPr>
          <w:rFonts w:asciiTheme="majorHAnsi" w:hAnsiTheme="majorHAnsi"/>
        </w:rPr>
        <w:t>” lab, we determined that wallets have the most bacteria on them.  Does this mean that you will get sick if you touch your wallet?  Why or why not</w:t>
      </w:r>
      <w:proofErr w:type="gramStart"/>
      <w:r w:rsidRPr="009F0263">
        <w:rPr>
          <w:rFonts w:asciiTheme="majorHAnsi" w:hAnsiTheme="majorHAnsi"/>
        </w:rPr>
        <w:t>;</w:t>
      </w:r>
      <w:proofErr w:type="gramEnd"/>
      <w:r w:rsidRPr="009F0263">
        <w:rPr>
          <w:rFonts w:asciiTheme="majorHAnsi" w:hAnsiTheme="majorHAnsi"/>
        </w:rPr>
        <w:t xml:space="preserve"> explain your answer! (2 marks A, 2</w:t>
      </w:r>
      <w:r w:rsidRPr="009F0263">
        <w:rPr>
          <w:rFonts w:asciiTheme="majorHAnsi" w:hAnsiTheme="majorHAnsi"/>
        </w:rPr>
        <w:t xml:space="preserve"> marks C)</w:t>
      </w:r>
    </w:p>
    <w:p w14:paraId="2928090C" w14:textId="77777777" w:rsidR="009F0263" w:rsidRPr="009F0263" w:rsidRDefault="009F0263" w:rsidP="009F0263">
      <w:pPr>
        <w:spacing w:after="0" w:line="240" w:lineRule="auto"/>
        <w:rPr>
          <w:rFonts w:asciiTheme="majorHAnsi" w:hAnsiTheme="majorHAnsi"/>
          <w:b/>
        </w:rPr>
      </w:pPr>
    </w:p>
    <w:p w14:paraId="7FEFDAEF" w14:textId="77777777" w:rsidR="009F0263" w:rsidRPr="009F0263" w:rsidRDefault="009F0263" w:rsidP="009F0263">
      <w:pPr>
        <w:spacing w:after="0" w:line="240" w:lineRule="auto"/>
        <w:rPr>
          <w:rFonts w:asciiTheme="majorHAnsi" w:hAnsiTheme="majorHAnsi"/>
          <w:b/>
        </w:rPr>
      </w:pPr>
    </w:p>
    <w:p w14:paraId="2FAF1144" w14:textId="77777777" w:rsidR="009F0263" w:rsidRPr="009F0263" w:rsidRDefault="009F0263" w:rsidP="009F0263">
      <w:pPr>
        <w:spacing w:after="0" w:line="240" w:lineRule="auto"/>
        <w:rPr>
          <w:rFonts w:asciiTheme="majorHAnsi" w:hAnsiTheme="majorHAnsi"/>
          <w:b/>
        </w:rPr>
      </w:pPr>
    </w:p>
    <w:p w14:paraId="6A361CB7" w14:textId="77777777" w:rsidR="009F0263" w:rsidRPr="009F0263" w:rsidRDefault="009F0263" w:rsidP="009F0263">
      <w:pPr>
        <w:spacing w:after="0" w:line="240" w:lineRule="auto"/>
        <w:rPr>
          <w:rFonts w:asciiTheme="majorHAnsi" w:hAnsiTheme="majorHAnsi"/>
          <w:b/>
        </w:rPr>
      </w:pPr>
    </w:p>
    <w:p w14:paraId="38F88F78" w14:textId="77777777" w:rsidR="009F0263" w:rsidRPr="009F0263" w:rsidRDefault="009F0263" w:rsidP="009F0263">
      <w:pPr>
        <w:spacing w:after="0" w:line="240" w:lineRule="auto"/>
        <w:rPr>
          <w:rFonts w:asciiTheme="majorHAnsi" w:hAnsiTheme="majorHAnsi"/>
          <w:b/>
        </w:rPr>
      </w:pPr>
    </w:p>
    <w:p w14:paraId="32A4B327" w14:textId="77777777" w:rsidR="009F0263" w:rsidRPr="009F0263" w:rsidRDefault="009F0263" w:rsidP="009F0263">
      <w:pPr>
        <w:spacing w:after="0" w:line="240" w:lineRule="auto"/>
        <w:rPr>
          <w:rFonts w:asciiTheme="majorHAnsi" w:hAnsiTheme="majorHAnsi"/>
          <w:b/>
        </w:rPr>
      </w:pPr>
    </w:p>
    <w:p w14:paraId="7379C0B9" w14:textId="77777777" w:rsidR="009F0263" w:rsidRPr="009F0263" w:rsidRDefault="009F0263" w:rsidP="009F0263">
      <w:pPr>
        <w:spacing w:after="0" w:line="240" w:lineRule="auto"/>
        <w:rPr>
          <w:rFonts w:asciiTheme="majorHAnsi" w:hAnsiTheme="majorHAnsi"/>
          <w:b/>
        </w:rPr>
      </w:pPr>
    </w:p>
    <w:p w14:paraId="20E36614" w14:textId="77777777" w:rsidR="009F0263" w:rsidRPr="009F0263" w:rsidRDefault="009F0263" w:rsidP="009F0263">
      <w:pPr>
        <w:spacing w:after="0" w:line="240" w:lineRule="auto"/>
        <w:rPr>
          <w:rFonts w:asciiTheme="majorHAnsi" w:hAnsiTheme="majorHAnsi"/>
          <w:b/>
        </w:rPr>
      </w:pPr>
    </w:p>
    <w:p w14:paraId="4ECFE442" w14:textId="77777777" w:rsidR="009F0263" w:rsidRPr="009F0263" w:rsidRDefault="009F0263" w:rsidP="009F0263">
      <w:pPr>
        <w:spacing w:after="0" w:line="240" w:lineRule="auto"/>
        <w:rPr>
          <w:rFonts w:asciiTheme="majorHAnsi" w:hAnsiTheme="majorHAnsi"/>
          <w:b/>
        </w:rPr>
      </w:pPr>
    </w:p>
    <w:p w14:paraId="18748D66" w14:textId="77777777" w:rsidR="009F0263" w:rsidRPr="009F0263" w:rsidRDefault="009F0263" w:rsidP="009F0263">
      <w:pPr>
        <w:spacing w:after="0" w:line="240" w:lineRule="auto"/>
        <w:rPr>
          <w:rFonts w:asciiTheme="majorHAnsi" w:hAnsiTheme="majorHAnsi"/>
          <w:b/>
        </w:rPr>
      </w:pPr>
    </w:p>
    <w:p w14:paraId="4A61383A" w14:textId="77777777" w:rsidR="009F0263" w:rsidRPr="009F0263" w:rsidRDefault="009F0263" w:rsidP="009F0263">
      <w:pPr>
        <w:spacing w:after="0" w:line="240" w:lineRule="auto"/>
        <w:rPr>
          <w:rFonts w:asciiTheme="majorHAnsi" w:hAnsiTheme="majorHAnsi"/>
          <w:b/>
        </w:rPr>
      </w:pPr>
    </w:p>
    <w:p w14:paraId="0EB6EF6D" w14:textId="77777777" w:rsidR="009F0263" w:rsidRPr="009F0263" w:rsidRDefault="009F0263" w:rsidP="009F0263">
      <w:pPr>
        <w:spacing w:after="0" w:line="240" w:lineRule="auto"/>
        <w:rPr>
          <w:rFonts w:asciiTheme="majorHAnsi" w:hAnsiTheme="majorHAnsi"/>
          <w:b/>
        </w:rPr>
      </w:pPr>
    </w:p>
    <w:p w14:paraId="1B0BE0B9" w14:textId="77777777" w:rsidR="009F0263" w:rsidRPr="009F0263" w:rsidRDefault="009F0263" w:rsidP="009F0263">
      <w:pPr>
        <w:spacing w:after="0" w:line="240" w:lineRule="auto"/>
        <w:rPr>
          <w:rFonts w:asciiTheme="majorHAnsi" w:hAnsiTheme="majorHAnsi"/>
          <w:b/>
        </w:rPr>
      </w:pPr>
    </w:p>
    <w:p w14:paraId="31B8CE8F" w14:textId="77777777" w:rsidR="009F0263" w:rsidRPr="009F0263" w:rsidRDefault="009F0263" w:rsidP="009F0263">
      <w:pPr>
        <w:spacing w:after="0" w:line="240" w:lineRule="auto"/>
        <w:rPr>
          <w:rFonts w:asciiTheme="majorHAnsi" w:hAnsiTheme="majorHAnsi"/>
          <w:b/>
        </w:rPr>
      </w:pPr>
    </w:p>
    <w:p w14:paraId="19D90404" w14:textId="77777777" w:rsidR="009F0263" w:rsidRPr="009F0263" w:rsidRDefault="009F0263" w:rsidP="009F0263">
      <w:pPr>
        <w:spacing w:after="0" w:line="240" w:lineRule="auto"/>
        <w:rPr>
          <w:rFonts w:asciiTheme="majorHAnsi" w:hAnsiTheme="majorHAnsi"/>
          <w:b/>
        </w:rPr>
      </w:pPr>
    </w:p>
    <w:p w14:paraId="357BCC8B" w14:textId="77777777" w:rsidR="009F0263" w:rsidRPr="009F0263" w:rsidRDefault="009F0263" w:rsidP="009F0263">
      <w:pPr>
        <w:spacing w:after="0" w:line="240" w:lineRule="auto"/>
        <w:rPr>
          <w:rFonts w:asciiTheme="majorHAnsi" w:hAnsiTheme="majorHAnsi"/>
          <w:b/>
        </w:rPr>
      </w:pPr>
    </w:p>
    <w:p w14:paraId="6962C816" w14:textId="77777777" w:rsidR="009F0263" w:rsidRPr="009F0263" w:rsidRDefault="009F0263" w:rsidP="009F0263">
      <w:pPr>
        <w:spacing w:after="0" w:line="240" w:lineRule="auto"/>
        <w:rPr>
          <w:rFonts w:asciiTheme="majorHAnsi" w:hAnsiTheme="majorHAnsi"/>
          <w:b/>
        </w:rPr>
      </w:pPr>
    </w:p>
    <w:p w14:paraId="0DA2DACC" w14:textId="77777777" w:rsidR="006F3838" w:rsidRPr="009F0263" w:rsidRDefault="006F3838" w:rsidP="009F0263">
      <w:pPr>
        <w:spacing w:after="0" w:line="240" w:lineRule="auto"/>
        <w:rPr>
          <w:rFonts w:asciiTheme="majorHAnsi" w:hAnsiTheme="majorHAnsi"/>
        </w:rPr>
      </w:pPr>
      <w:r w:rsidRPr="009F0263">
        <w:rPr>
          <w:rFonts w:asciiTheme="majorHAnsi" w:hAnsiTheme="majorHAnsi"/>
          <w:b/>
        </w:rPr>
        <w:lastRenderedPageBreak/>
        <w:t>Part C: Matching</w:t>
      </w:r>
      <w:r w:rsidRPr="009F0263">
        <w:rPr>
          <w:rFonts w:asciiTheme="majorHAnsi" w:hAnsiTheme="majorHAnsi"/>
        </w:rPr>
        <w:t xml:space="preserve"> (7 marks, K/U)</w:t>
      </w:r>
    </w:p>
    <w:p w14:paraId="3BB07FAE" w14:textId="77777777" w:rsidR="006F3838" w:rsidRPr="009F0263" w:rsidRDefault="006F3838" w:rsidP="003C1F45">
      <w:pPr>
        <w:spacing w:after="0" w:line="240" w:lineRule="auto"/>
        <w:rPr>
          <w:rFonts w:asciiTheme="majorHAnsi" w:hAnsiTheme="majorHAnsi"/>
        </w:rPr>
      </w:pPr>
    </w:p>
    <w:p w14:paraId="7D1EF932" w14:textId="77777777" w:rsidR="006F3838" w:rsidRPr="009F0263" w:rsidRDefault="009F0263" w:rsidP="003C1F45">
      <w:pPr>
        <w:spacing w:after="0" w:line="240" w:lineRule="auto"/>
        <w:rPr>
          <w:rFonts w:asciiTheme="majorHAnsi" w:hAnsiTheme="majorHAnsi"/>
        </w:rPr>
      </w:pPr>
      <w:r w:rsidRPr="009F0263">
        <w:rPr>
          <w:rFonts w:asciiTheme="majorHAnsi" w:hAnsiTheme="majorHAnsi"/>
        </w:rPr>
        <w:t>15</w:t>
      </w:r>
      <w:r w:rsidR="00E35781" w:rsidRPr="009F0263">
        <w:rPr>
          <w:rFonts w:asciiTheme="majorHAnsi" w:hAnsiTheme="majorHAnsi"/>
        </w:rPr>
        <w:t xml:space="preserve">. </w:t>
      </w:r>
      <w:r w:rsidR="006F3838" w:rsidRPr="009F0263">
        <w:rPr>
          <w:rFonts w:asciiTheme="majorHAnsi" w:hAnsiTheme="majorHAnsi"/>
        </w:rPr>
        <w:t>Match the terms on the right, with the definitions on the left: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3510"/>
        <w:gridCol w:w="990"/>
        <w:gridCol w:w="4518"/>
      </w:tblGrid>
      <w:tr w:rsidR="004420D3" w:rsidRPr="009F0263" w14:paraId="7A33F6DA" w14:textId="77777777" w:rsidTr="00C74C8A">
        <w:tc>
          <w:tcPr>
            <w:tcW w:w="558" w:type="dxa"/>
          </w:tcPr>
          <w:p w14:paraId="284ADBD7" w14:textId="77777777" w:rsidR="006F3838" w:rsidRPr="009F0263" w:rsidRDefault="006F3838" w:rsidP="003C1F45">
            <w:pPr>
              <w:rPr>
                <w:rFonts w:asciiTheme="majorHAnsi" w:hAnsiTheme="majorHAnsi"/>
              </w:rPr>
            </w:pPr>
            <w:r w:rsidRPr="009F0263">
              <w:rPr>
                <w:rFonts w:asciiTheme="majorHAnsi" w:hAnsiTheme="majorHAnsi"/>
              </w:rPr>
              <w:t>A</w:t>
            </w:r>
          </w:p>
        </w:tc>
        <w:tc>
          <w:tcPr>
            <w:tcW w:w="3510" w:type="dxa"/>
          </w:tcPr>
          <w:p w14:paraId="5AE09781" w14:textId="77777777" w:rsidR="006F3838" w:rsidRPr="009F0263" w:rsidRDefault="004420D3" w:rsidP="003C1F45">
            <w:pPr>
              <w:rPr>
                <w:rFonts w:asciiTheme="majorHAnsi" w:hAnsiTheme="majorHAnsi"/>
              </w:rPr>
            </w:pPr>
            <w:r w:rsidRPr="009F0263">
              <w:rPr>
                <w:rFonts w:asciiTheme="majorHAnsi" w:hAnsiTheme="majorHAnsi"/>
              </w:rPr>
              <w:t>Antibiotic</w:t>
            </w:r>
          </w:p>
        </w:tc>
        <w:tc>
          <w:tcPr>
            <w:tcW w:w="990" w:type="dxa"/>
          </w:tcPr>
          <w:p w14:paraId="752105E1" w14:textId="77777777" w:rsidR="006F3838" w:rsidRPr="009F0263" w:rsidRDefault="004420D3" w:rsidP="003C1F45">
            <w:pPr>
              <w:rPr>
                <w:rFonts w:asciiTheme="majorHAnsi" w:hAnsiTheme="majorHAnsi"/>
              </w:rPr>
            </w:pPr>
            <w:r w:rsidRPr="009F0263">
              <w:rPr>
                <w:rFonts w:asciiTheme="majorHAnsi" w:hAnsiTheme="majorHAnsi"/>
              </w:rPr>
              <w:t>1. ____</w:t>
            </w:r>
          </w:p>
        </w:tc>
        <w:tc>
          <w:tcPr>
            <w:tcW w:w="4518" w:type="dxa"/>
          </w:tcPr>
          <w:p w14:paraId="0EEB76A9" w14:textId="77777777" w:rsidR="006F3838" w:rsidRPr="009F0263" w:rsidRDefault="004420D3" w:rsidP="003C1F45">
            <w:pPr>
              <w:rPr>
                <w:rFonts w:asciiTheme="majorHAnsi" w:hAnsiTheme="majorHAnsi"/>
              </w:rPr>
            </w:pPr>
            <w:r w:rsidRPr="009F0263">
              <w:rPr>
                <w:rFonts w:asciiTheme="majorHAnsi" w:hAnsiTheme="majorHAnsi"/>
              </w:rPr>
              <w:t>Free from disease-causing contaminants</w:t>
            </w:r>
            <w:r w:rsidR="00C74C8A" w:rsidRPr="009F0263">
              <w:rPr>
                <w:rFonts w:asciiTheme="majorHAnsi" w:hAnsiTheme="majorHAnsi"/>
              </w:rPr>
              <w:br/>
            </w:r>
          </w:p>
        </w:tc>
      </w:tr>
      <w:tr w:rsidR="004420D3" w:rsidRPr="009F0263" w14:paraId="3083F57B" w14:textId="77777777" w:rsidTr="00C74C8A">
        <w:tc>
          <w:tcPr>
            <w:tcW w:w="558" w:type="dxa"/>
          </w:tcPr>
          <w:p w14:paraId="3691F1A5" w14:textId="77777777" w:rsidR="006F3838" w:rsidRPr="009F0263" w:rsidRDefault="006F3838" w:rsidP="003C1F45">
            <w:pPr>
              <w:rPr>
                <w:rFonts w:asciiTheme="majorHAnsi" w:hAnsiTheme="majorHAnsi"/>
              </w:rPr>
            </w:pPr>
            <w:r w:rsidRPr="009F0263">
              <w:rPr>
                <w:rFonts w:asciiTheme="majorHAnsi" w:hAnsiTheme="majorHAnsi"/>
              </w:rPr>
              <w:t>B</w:t>
            </w:r>
          </w:p>
        </w:tc>
        <w:tc>
          <w:tcPr>
            <w:tcW w:w="3510" w:type="dxa"/>
          </w:tcPr>
          <w:p w14:paraId="17F028E0" w14:textId="77777777" w:rsidR="006F3838" w:rsidRPr="009F0263" w:rsidRDefault="004420D3" w:rsidP="003C1F45">
            <w:pPr>
              <w:rPr>
                <w:rFonts w:asciiTheme="majorHAnsi" w:hAnsiTheme="majorHAnsi"/>
              </w:rPr>
            </w:pPr>
            <w:r w:rsidRPr="009F0263">
              <w:rPr>
                <w:rFonts w:asciiTheme="majorHAnsi" w:hAnsiTheme="majorHAnsi"/>
              </w:rPr>
              <w:t>Aseptic</w:t>
            </w:r>
          </w:p>
        </w:tc>
        <w:tc>
          <w:tcPr>
            <w:tcW w:w="990" w:type="dxa"/>
          </w:tcPr>
          <w:p w14:paraId="735CDC5C" w14:textId="77777777" w:rsidR="006F3838" w:rsidRPr="009F0263" w:rsidRDefault="004420D3" w:rsidP="003C1F45">
            <w:pPr>
              <w:rPr>
                <w:rFonts w:asciiTheme="majorHAnsi" w:hAnsiTheme="majorHAnsi"/>
              </w:rPr>
            </w:pPr>
            <w:r w:rsidRPr="009F0263">
              <w:rPr>
                <w:rFonts w:asciiTheme="majorHAnsi" w:hAnsiTheme="majorHAnsi"/>
              </w:rPr>
              <w:t>2. ____</w:t>
            </w:r>
          </w:p>
        </w:tc>
        <w:tc>
          <w:tcPr>
            <w:tcW w:w="4518" w:type="dxa"/>
          </w:tcPr>
          <w:p w14:paraId="4C7E9E19" w14:textId="77777777" w:rsidR="006F3838" w:rsidRPr="009F0263" w:rsidRDefault="004420D3" w:rsidP="003C1F45">
            <w:pPr>
              <w:rPr>
                <w:rFonts w:asciiTheme="majorHAnsi" w:hAnsiTheme="majorHAnsi"/>
              </w:rPr>
            </w:pPr>
            <w:r w:rsidRPr="009F0263">
              <w:rPr>
                <w:rFonts w:asciiTheme="majorHAnsi" w:hAnsiTheme="majorHAnsi"/>
              </w:rPr>
              <w:t>A plasmid that transfers genetic material from one organism to another</w:t>
            </w:r>
          </w:p>
        </w:tc>
      </w:tr>
      <w:tr w:rsidR="004420D3" w:rsidRPr="009F0263" w14:paraId="44D7575A" w14:textId="77777777" w:rsidTr="00C74C8A">
        <w:tc>
          <w:tcPr>
            <w:tcW w:w="558" w:type="dxa"/>
          </w:tcPr>
          <w:p w14:paraId="516D45B3" w14:textId="77777777" w:rsidR="006F3838" w:rsidRPr="009F0263" w:rsidRDefault="006F3838" w:rsidP="003C1F45">
            <w:pPr>
              <w:rPr>
                <w:rFonts w:asciiTheme="majorHAnsi" w:hAnsiTheme="majorHAnsi"/>
              </w:rPr>
            </w:pPr>
            <w:r w:rsidRPr="009F0263">
              <w:rPr>
                <w:rFonts w:asciiTheme="majorHAnsi" w:hAnsiTheme="majorHAnsi"/>
              </w:rPr>
              <w:t>C</w:t>
            </w:r>
          </w:p>
        </w:tc>
        <w:tc>
          <w:tcPr>
            <w:tcW w:w="3510" w:type="dxa"/>
          </w:tcPr>
          <w:p w14:paraId="6817D1F2" w14:textId="77777777" w:rsidR="006F3838" w:rsidRPr="009F0263" w:rsidRDefault="004420D3" w:rsidP="003C1F45">
            <w:pPr>
              <w:rPr>
                <w:rFonts w:asciiTheme="majorHAnsi" w:hAnsiTheme="majorHAnsi"/>
              </w:rPr>
            </w:pPr>
            <w:r w:rsidRPr="009F0263">
              <w:rPr>
                <w:rFonts w:asciiTheme="majorHAnsi" w:hAnsiTheme="majorHAnsi"/>
              </w:rPr>
              <w:t>Parasite</w:t>
            </w:r>
          </w:p>
        </w:tc>
        <w:tc>
          <w:tcPr>
            <w:tcW w:w="990" w:type="dxa"/>
          </w:tcPr>
          <w:p w14:paraId="74DE1CA8" w14:textId="77777777" w:rsidR="006F3838" w:rsidRPr="009F0263" w:rsidRDefault="004420D3" w:rsidP="00C74C8A">
            <w:pPr>
              <w:rPr>
                <w:rFonts w:asciiTheme="majorHAnsi" w:hAnsiTheme="majorHAnsi"/>
              </w:rPr>
            </w:pPr>
            <w:r w:rsidRPr="009F0263">
              <w:rPr>
                <w:rFonts w:asciiTheme="majorHAnsi" w:hAnsiTheme="majorHAnsi"/>
              </w:rPr>
              <w:t>3. ____</w:t>
            </w:r>
          </w:p>
        </w:tc>
        <w:tc>
          <w:tcPr>
            <w:tcW w:w="4518" w:type="dxa"/>
          </w:tcPr>
          <w:p w14:paraId="07FE60E1" w14:textId="77777777" w:rsidR="006F3838" w:rsidRPr="009F0263" w:rsidRDefault="00C74C8A" w:rsidP="003C1F45">
            <w:pPr>
              <w:rPr>
                <w:rFonts w:asciiTheme="majorHAnsi" w:hAnsiTheme="majorHAnsi"/>
              </w:rPr>
            </w:pPr>
            <w:r w:rsidRPr="009F0263">
              <w:rPr>
                <w:rFonts w:asciiTheme="majorHAnsi" w:hAnsiTheme="majorHAnsi"/>
              </w:rPr>
              <w:t>Development of a disease</w:t>
            </w:r>
            <w:r w:rsidRPr="009F0263">
              <w:rPr>
                <w:rFonts w:asciiTheme="majorHAnsi" w:hAnsiTheme="majorHAnsi"/>
              </w:rPr>
              <w:br/>
            </w:r>
          </w:p>
        </w:tc>
      </w:tr>
      <w:tr w:rsidR="004420D3" w:rsidRPr="009F0263" w14:paraId="1B0151C5" w14:textId="77777777" w:rsidTr="00C74C8A">
        <w:tc>
          <w:tcPr>
            <w:tcW w:w="558" w:type="dxa"/>
          </w:tcPr>
          <w:p w14:paraId="143EF9B4" w14:textId="77777777" w:rsidR="006F3838" w:rsidRPr="009F0263" w:rsidRDefault="006F3838" w:rsidP="003C1F45">
            <w:pPr>
              <w:rPr>
                <w:rFonts w:asciiTheme="majorHAnsi" w:hAnsiTheme="majorHAnsi"/>
              </w:rPr>
            </w:pPr>
            <w:r w:rsidRPr="009F0263">
              <w:rPr>
                <w:rFonts w:asciiTheme="majorHAnsi" w:hAnsiTheme="majorHAnsi"/>
              </w:rPr>
              <w:t>D</w:t>
            </w:r>
          </w:p>
        </w:tc>
        <w:tc>
          <w:tcPr>
            <w:tcW w:w="3510" w:type="dxa"/>
          </w:tcPr>
          <w:p w14:paraId="4EFE3858" w14:textId="77777777" w:rsidR="006F3838" w:rsidRPr="009F0263" w:rsidRDefault="004420D3" w:rsidP="003C1F45">
            <w:pPr>
              <w:rPr>
                <w:rFonts w:asciiTheme="majorHAnsi" w:hAnsiTheme="majorHAnsi"/>
              </w:rPr>
            </w:pPr>
            <w:r w:rsidRPr="009F0263">
              <w:rPr>
                <w:rFonts w:asciiTheme="majorHAnsi" w:hAnsiTheme="majorHAnsi"/>
              </w:rPr>
              <w:t>Pathogenesis</w:t>
            </w:r>
          </w:p>
        </w:tc>
        <w:tc>
          <w:tcPr>
            <w:tcW w:w="990" w:type="dxa"/>
          </w:tcPr>
          <w:p w14:paraId="09C46C87" w14:textId="77777777" w:rsidR="006F3838" w:rsidRPr="009F0263" w:rsidRDefault="004420D3" w:rsidP="00C74C8A">
            <w:pPr>
              <w:rPr>
                <w:rFonts w:asciiTheme="majorHAnsi" w:hAnsiTheme="majorHAnsi"/>
              </w:rPr>
            </w:pPr>
            <w:r w:rsidRPr="009F0263">
              <w:rPr>
                <w:rFonts w:asciiTheme="majorHAnsi" w:hAnsiTheme="majorHAnsi"/>
              </w:rPr>
              <w:t>4. ____</w:t>
            </w:r>
          </w:p>
        </w:tc>
        <w:tc>
          <w:tcPr>
            <w:tcW w:w="4518" w:type="dxa"/>
          </w:tcPr>
          <w:p w14:paraId="4F842160" w14:textId="77777777" w:rsidR="006F3838" w:rsidRPr="009F0263" w:rsidRDefault="004420D3" w:rsidP="003C1F45">
            <w:pPr>
              <w:rPr>
                <w:rFonts w:asciiTheme="majorHAnsi" w:hAnsiTheme="majorHAnsi"/>
              </w:rPr>
            </w:pPr>
            <w:r w:rsidRPr="009F0263">
              <w:rPr>
                <w:rFonts w:asciiTheme="majorHAnsi" w:hAnsiTheme="majorHAnsi"/>
              </w:rPr>
              <w:t>Inhibits the growth of microorganisms</w:t>
            </w:r>
            <w:r w:rsidR="00C74C8A" w:rsidRPr="009F0263">
              <w:rPr>
                <w:rFonts w:asciiTheme="majorHAnsi" w:hAnsiTheme="majorHAnsi"/>
              </w:rPr>
              <w:br/>
            </w:r>
          </w:p>
        </w:tc>
      </w:tr>
      <w:tr w:rsidR="004420D3" w:rsidRPr="009F0263" w14:paraId="3D7CAC64" w14:textId="77777777" w:rsidTr="00C74C8A">
        <w:tc>
          <w:tcPr>
            <w:tcW w:w="558" w:type="dxa"/>
          </w:tcPr>
          <w:p w14:paraId="1CAAA9A4" w14:textId="77777777" w:rsidR="006F3838" w:rsidRPr="009F0263" w:rsidRDefault="006F3838" w:rsidP="003C1F45">
            <w:pPr>
              <w:rPr>
                <w:rFonts w:asciiTheme="majorHAnsi" w:hAnsiTheme="majorHAnsi"/>
              </w:rPr>
            </w:pPr>
            <w:r w:rsidRPr="009F0263">
              <w:rPr>
                <w:rFonts w:asciiTheme="majorHAnsi" w:hAnsiTheme="majorHAnsi"/>
              </w:rPr>
              <w:t>E</w:t>
            </w:r>
          </w:p>
        </w:tc>
        <w:tc>
          <w:tcPr>
            <w:tcW w:w="3510" w:type="dxa"/>
          </w:tcPr>
          <w:p w14:paraId="5A3ABF76" w14:textId="77777777" w:rsidR="006F3838" w:rsidRPr="009F0263" w:rsidRDefault="004420D3" w:rsidP="003C1F45">
            <w:pPr>
              <w:rPr>
                <w:rFonts w:asciiTheme="majorHAnsi" w:hAnsiTheme="majorHAnsi"/>
              </w:rPr>
            </w:pPr>
            <w:r w:rsidRPr="009F0263">
              <w:rPr>
                <w:rFonts w:asciiTheme="majorHAnsi" w:hAnsiTheme="majorHAnsi"/>
              </w:rPr>
              <w:t>Vector</w:t>
            </w:r>
          </w:p>
        </w:tc>
        <w:tc>
          <w:tcPr>
            <w:tcW w:w="990" w:type="dxa"/>
          </w:tcPr>
          <w:p w14:paraId="1ACFE544" w14:textId="77777777" w:rsidR="006F3838" w:rsidRPr="009F0263" w:rsidRDefault="004420D3" w:rsidP="00C74C8A">
            <w:pPr>
              <w:rPr>
                <w:rFonts w:asciiTheme="majorHAnsi" w:hAnsiTheme="majorHAnsi"/>
              </w:rPr>
            </w:pPr>
            <w:r w:rsidRPr="009F0263">
              <w:rPr>
                <w:rFonts w:asciiTheme="majorHAnsi" w:hAnsiTheme="majorHAnsi"/>
              </w:rPr>
              <w:t>5. ____</w:t>
            </w:r>
          </w:p>
        </w:tc>
        <w:tc>
          <w:tcPr>
            <w:tcW w:w="4518" w:type="dxa"/>
          </w:tcPr>
          <w:p w14:paraId="349B1B8C" w14:textId="77777777" w:rsidR="006F3838" w:rsidRPr="009F0263" w:rsidRDefault="00C74C8A" w:rsidP="003C1F45">
            <w:pPr>
              <w:rPr>
                <w:rFonts w:asciiTheme="majorHAnsi" w:hAnsiTheme="majorHAnsi"/>
              </w:rPr>
            </w:pPr>
            <w:r w:rsidRPr="009F0263">
              <w:rPr>
                <w:rFonts w:asciiTheme="majorHAnsi" w:hAnsiTheme="majorHAnsi"/>
              </w:rPr>
              <w:t xml:space="preserve">Methicillin-resistant </w:t>
            </w:r>
            <w:r w:rsidRPr="009F0263">
              <w:rPr>
                <w:rFonts w:asciiTheme="majorHAnsi" w:hAnsiTheme="majorHAnsi"/>
                <w:i/>
              </w:rPr>
              <w:t xml:space="preserve">Staphylococcus </w:t>
            </w:r>
            <w:proofErr w:type="spellStart"/>
            <w:r w:rsidRPr="009F0263">
              <w:rPr>
                <w:rFonts w:asciiTheme="majorHAnsi" w:hAnsiTheme="majorHAnsi"/>
                <w:i/>
              </w:rPr>
              <w:t>aureus</w:t>
            </w:r>
            <w:proofErr w:type="spellEnd"/>
            <w:r w:rsidRPr="009F0263">
              <w:rPr>
                <w:rFonts w:asciiTheme="majorHAnsi" w:hAnsiTheme="majorHAnsi"/>
                <w:i/>
              </w:rPr>
              <w:br/>
            </w:r>
          </w:p>
        </w:tc>
      </w:tr>
      <w:tr w:rsidR="004420D3" w:rsidRPr="009F0263" w14:paraId="453DB0C2" w14:textId="77777777" w:rsidTr="00C74C8A">
        <w:tc>
          <w:tcPr>
            <w:tcW w:w="558" w:type="dxa"/>
          </w:tcPr>
          <w:p w14:paraId="72EE4CB2" w14:textId="77777777" w:rsidR="006F3838" w:rsidRPr="009F0263" w:rsidRDefault="006F3838" w:rsidP="003C1F45">
            <w:pPr>
              <w:rPr>
                <w:rFonts w:asciiTheme="majorHAnsi" w:hAnsiTheme="majorHAnsi"/>
              </w:rPr>
            </w:pPr>
            <w:r w:rsidRPr="009F0263">
              <w:rPr>
                <w:rFonts w:asciiTheme="majorHAnsi" w:hAnsiTheme="majorHAnsi"/>
              </w:rPr>
              <w:t>F</w:t>
            </w:r>
          </w:p>
        </w:tc>
        <w:tc>
          <w:tcPr>
            <w:tcW w:w="3510" w:type="dxa"/>
          </w:tcPr>
          <w:p w14:paraId="3B0136BC" w14:textId="77777777" w:rsidR="006F3838" w:rsidRPr="009F0263" w:rsidRDefault="004420D3" w:rsidP="003C1F45">
            <w:pPr>
              <w:rPr>
                <w:rFonts w:asciiTheme="majorHAnsi" w:hAnsiTheme="majorHAnsi"/>
              </w:rPr>
            </w:pPr>
            <w:r w:rsidRPr="009F0263">
              <w:rPr>
                <w:rFonts w:asciiTheme="majorHAnsi" w:hAnsiTheme="majorHAnsi"/>
              </w:rPr>
              <w:t>Vaccine</w:t>
            </w:r>
          </w:p>
        </w:tc>
        <w:tc>
          <w:tcPr>
            <w:tcW w:w="990" w:type="dxa"/>
          </w:tcPr>
          <w:p w14:paraId="389D9DB1" w14:textId="77777777" w:rsidR="006F3838" w:rsidRPr="009F0263" w:rsidRDefault="004420D3" w:rsidP="00C74C8A">
            <w:pPr>
              <w:rPr>
                <w:rFonts w:asciiTheme="majorHAnsi" w:hAnsiTheme="majorHAnsi"/>
              </w:rPr>
            </w:pPr>
            <w:r w:rsidRPr="009F0263">
              <w:rPr>
                <w:rFonts w:asciiTheme="majorHAnsi" w:hAnsiTheme="majorHAnsi"/>
              </w:rPr>
              <w:t>6. ____</w:t>
            </w:r>
          </w:p>
        </w:tc>
        <w:tc>
          <w:tcPr>
            <w:tcW w:w="4518" w:type="dxa"/>
          </w:tcPr>
          <w:p w14:paraId="11B76F83" w14:textId="77777777" w:rsidR="006F3838" w:rsidRPr="009F0263" w:rsidRDefault="00C74C8A" w:rsidP="003C1F45">
            <w:pPr>
              <w:rPr>
                <w:rFonts w:asciiTheme="majorHAnsi" w:hAnsiTheme="majorHAnsi"/>
              </w:rPr>
            </w:pPr>
            <w:r w:rsidRPr="009F0263">
              <w:rPr>
                <w:rFonts w:asciiTheme="majorHAnsi" w:hAnsiTheme="majorHAnsi"/>
              </w:rPr>
              <w:t>An organism that lives in or on another and benefits from the other at their expense</w:t>
            </w:r>
          </w:p>
        </w:tc>
      </w:tr>
      <w:tr w:rsidR="004420D3" w:rsidRPr="009F0263" w14:paraId="19C159E5" w14:textId="77777777" w:rsidTr="00C74C8A">
        <w:tc>
          <w:tcPr>
            <w:tcW w:w="558" w:type="dxa"/>
          </w:tcPr>
          <w:p w14:paraId="6AB2D6D8" w14:textId="77777777" w:rsidR="006F3838" w:rsidRPr="009F0263" w:rsidRDefault="006F3838" w:rsidP="003C1F45">
            <w:pPr>
              <w:rPr>
                <w:rFonts w:asciiTheme="majorHAnsi" w:hAnsiTheme="majorHAnsi"/>
              </w:rPr>
            </w:pPr>
            <w:r w:rsidRPr="009F0263">
              <w:rPr>
                <w:rFonts w:asciiTheme="majorHAnsi" w:hAnsiTheme="majorHAnsi"/>
              </w:rPr>
              <w:t>G</w:t>
            </w:r>
          </w:p>
        </w:tc>
        <w:tc>
          <w:tcPr>
            <w:tcW w:w="3510" w:type="dxa"/>
          </w:tcPr>
          <w:p w14:paraId="69E90A89" w14:textId="77777777" w:rsidR="006F3838" w:rsidRPr="009F0263" w:rsidRDefault="004420D3" w:rsidP="003C1F45">
            <w:pPr>
              <w:rPr>
                <w:rFonts w:asciiTheme="majorHAnsi" w:hAnsiTheme="majorHAnsi"/>
              </w:rPr>
            </w:pPr>
            <w:r w:rsidRPr="009F0263">
              <w:rPr>
                <w:rFonts w:asciiTheme="majorHAnsi" w:hAnsiTheme="majorHAnsi"/>
              </w:rPr>
              <w:t>MSRA</w:t>
            </w:r>
          </w:p>
        </w:tc>
        <w:tc>
          <w:tcPr>
            <w:tcW w:w="990" w:type="dxa"/>
          </w:tcPr>
          <w:p w14:paraId="2C462374" w14:textId="77777777" w:rsidR="006F3838" w:rsidRPr="009F0263" w:rsidRDefault="004420D3" w:rsidP="00C74C8A">
            <w:pPr>
              <w:rPr>
                <w:rFonts w:asciiTheme="majorHAnsi" w:hAnsiTheme="majorHAnsi"/>
              </w:rPr>
            </w:pPr>
            <w:r w:rsidRPr="009F0263">
              <w:rPr>
                <w:rFonts w:asciiTheme="majorHAnsi" w:hAnsiTheme="majorHAnsi"/>
              </w:rPr>
              <w:t>7. ____</w:t>
            </w:r>
          </w:p>
        </w:tc>
        <w:tc>
          <w:tcPr>
            <w:tcW w:w="4518" w:type="dxa"/>
          </w:tcPr>
          <w:p w14:paraId="19CAF262" w14:textId="77777777" w:rsidR="006F3838" w:rsidRPr="009F0263" w:rsidRDefault="00C74C8A" w:rsidP="003C1F45">
            <w:pPr>
              <w:rPr>
                <w:rFonts w:asciiTheme="majorHAnsi" w:hAnsiTheme="majorHAnsi"/>
              </w:rPr>
            </w:pPr>
            <w:r w:rsidRPr="009F0263">
              <w:rPr>
                <w:rFonts w:asciiTheme="majorHAnsi" w:hAnsiTheme="majorHAnsi"/>
              </w:rPr>
              <w:t>Used to stimulate the immune response before a real disease attack</w:t>
            </w:r>
          </w:p>
        </w:tc>
      </w:tr>
    </w:tbl>
    <w:p w14:paraId="29A253D3" w14:textId="77777777" w:rsidR="006F3838" w:rsidRPr="009F0263" w:rsidRDefault="006F3838" w:rsidP="003C1F45">
      <w:pPr>
        <w:spacing w:after="0" w:line="240" w:lineRule="auto"/>
        <w:rPr>
          <w:rFonts w:asciiTheme="majorHAnsi" w:hAnsiTheme="majorHAnsi"/>
        </w:rPr>
      </w:pPr>
    </w:p>
    <w:p w14:paraId="537690E1" w14:textId="77777777" w:rsidR="00975DBB" w:rsidRPr="009F0263" w:rsidRDefault="00975DBB" w:rsidP="003C1F45">
      <w:pPr>
        <w:spacing w:after="0" w:line="240" w:lineRule="auto"/>
        <w:rPr>
          <w:rFonts w:asciiTheme="majorHAnsi" w:hAnsiTheme="majorHAnsi"/>
        </w:rPr>
      </w:pPr>
      <w:r w:rsidRPr="009F0263">
        <w:rPr>
          <w:rFonts w:asciiTheme="majorHAnsi" w:hAnsiTheme="majorHAnsi"/>
          <w:b/>
        </w:rPr>
        <w:t xml:space="preserve">Part D: </w:t>
      </w:r>
      <w:r w:rsidR="00E35781" w:rsidRPr="009F0263">
        <w:rPr>
          <w:rFonts w:asciiTheme="majorHAnsi" w:hAnsiTheme="majorHAnsi"/>
          <w:b/>
        </w:rPr>
        <w:t>Long Answer</w:t>
      </w:r>
      <w:r w:rsidR="009F0263">
        <w:rPr>
          <w:rFonts w:asciiTheme="majorHAnsi" w:hAnsiTheme="majorHAnsi"/>
          <w:b/>
        </w:rPr>
        <w:t xml:space="preserve"> </w:t>
      </w:r>
      <w:r w:rsidR="009F0263">
        <w:rPr>
          <w:rFonts w:asciiTheme="majorHAnsi" w:hAnsiTheme="majorHAnsi"/>
        </w:rPr>
        <w:tab/>
      </w:r>
      <w:r w:rsidR="009F0263">
        <w:rPr>
          <w:rFonts w:asciiTheme="majorHAnsi" w:hAnsiTheme="majorHAnsi"/>
        </w:rPr>
        <w:tab/>
        <w:t>(24 marks overall)</w:t>
      </w:r>
    </w:p>
    <w:p w14:paraId="06A0EFAB" w14:textId="77777777" w:rsidR="00E35781" w:rsidRPr="009F0263" w:rsidRDefault="00E35781" w:rsidP="003C1F45">
      <w:pPr>
        <w:spacing w:after="0" w:line="240" w:lineRule="auto"/>
        <w:rPr>
          <w:rFonts w:asciiTheme="majorHAnsi" w:hAnsiTheme="majorHAnsi"/>
        </w:rPr>
      </w:pPr>
    </w:p>
    <w:p w14:paraId="6717241F" w14:textId="77777777" w:rsidR="00E35781" w:rsidRPr="009F0263" w:rsidRDefault="00E35781" w:rsidP="009F0263">
      <w:pPr>
        <w:pStyle w:val="ListParagraph"/>
        <w:numPr>
          <w:ilvl w:val="0"/>
          <w:numId w:val="15"/>
        </w:numPr>
        <w:spacing w:after="0" w:line="240" w:lineRule="auto"/>
        <w:rPr>
          <w:rFonts w:asciiTheme="majorHAnsi" w:hAnsiTheme="majorHAnsi"/>
        </w:rPr>
      </w:pPr>
      <w:r w:rsidRPr="009F0263">
        <w:rPr>
          <w:rFonts w:asciiTheme="majorHAnsi" w:hAnsiTheme="majorHAnsi"/>
        </w:rPr>
        <w:t>In class, we did an activity based on disease transfer involving handshakes.  Pick ANOTHER type of disease transfer, and give 3 ways to avoid contamination.  (3 marks T/I, 3 marks C)</w:t>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r w:rsidRPr="009F0263">
        <w:rPr>
          <w:rFonts w:asciiTheme="majorHAnsi" w:hAnsiTheme="majorHAnsi"/>
        </w:rPr>
        <w:br/>
      </w:r>
    </w:p>
    <w:p w14:paraId="7DD1B185" w14:textId="77777777" w:rsidR="00E35781" w:rsidRPr="009F0263" w:rsidRDefault="00E35781" w:rsidP="009F0263">
      <w:pPr>
        <w:pStyle w:val="ListParagraph"/>
        <w:spacing w:after="0" w:line="240" w:lineRule="auto"/>
        <w:rPr>
          <w:rFonts w:asciiTheme="majorHAnsi" w:hAnsiTheme="majorHAnsi"/>
        </w:rPr>
      </w:pPr>
      <w:r w:rsidRPr="009F0263">
        <w:rPr>
          <w:rFonts w:asciiTheme="majorHAnsi" w:hAnsiTheme="majorHAnsi"/>
        </w:rPr>
        <w:br/>
      </w:r>
    </w:p>
    <w:p w14:paraId="7094299C" w14:textId="77777777" w:rsidR="00E35781" w:rsidRPr="009F0263" w:rsidRDefault="00E35781" w:rsidP="009F0263">
      <w:pPr>
        <w:pStyle w:val="ListParagraph"/>
        <w:numPr>
          <w:ilvl w:val="0"/>
          <w:numId w:val="17"/>
        </w:numPr>
        <w:spacing w:after="0" w:line="240" w:lineRule="auto"/>
        <w:rPr>
          <w:rFonts w:asciiTheme="majorHAnsi" w:hAnsiTheme="majorHAnsi"/>
        </w:rPr>
      </w:pPr>
      <w:r w:rsidRPr="009F0263">
        <w:rPr>
          <w:rFonts w:asciiTheme="majorHAnsi" w:hAnsiTheme="majorHAnsi"/>
        </w:rPr>
        <w:t>List 3 EXTERNAL and 2 INTERNAL ways that the body defends itself.  Pick one from each and explain it in-depth.  (</w:t>
      </w:r>
      <w:r w:rsidR="00D33A88" w:rsidRPr="009F0263">
        <w:rPr>
          <w:rFonts w:asciiTheme="majorHAnsi" w:hAnsiTheme="majorHAnsi"/>
        </w:rPr>
        <w:t>5 marks K/U, 4</w:t>
      </w:r>
      <w:r w:rsidR="00B47C6B" w:rsidRPr="009F0263">
        <w:rPr>
          <w:rFonts w:asciiTheme="majorHAnsi" w:hAnsiTheme="majorHAnsi"/>
        </w:rPr>
        <w:t xml:space="preserve"> marks C)</w:t>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r w:rsidR="00B47C6B" w:rsidRPr="009F0263">
        <w:rPr>
          <w:rFonts w:asciiTheme="majorHAnsi" w:hAnsiTheme="majorHAnsi"/>
        </w:rPr>
        <w:br/>
      </w:r>
    </w:p>
    <w:p w14:paraId="7F0D2DE5" w14:textId="77777777" w:rsidR="00B47C6B" w:rsidRPr="009F0263" w:rsidRDefault="00B47C6B" w:rsidP="009F0263">
      <w:pPr>
        <w:pStyle w:val="ListParagraph"/>
        <w:numPr>
          <w:ilvl w:val="0"/>
          <w:numId w:val="17"/>
        </w:numPr>
        <w:spacing w:after="0" w:line="240" w:lineRule="auto"/>
        <w:rPr>
          <w:rFonts w:asciiTheme="majorHAnsi" w:hAnsiTheme="majorHAnsi"/>
        </w:rPr>
      </w:pPr>
      <w:r w:rsidRPr="009F0263">
        <w:rPr>
          <w:rFonts w:asciiTheme="majorHAnsi" w:hAnsiTheme="majorHAnsi"/>
        </w:rPr>
        <w:lastRenderedPageBreak/>
        <w:t xml:space="preserve">Hypothesize as to what the next big “outbreak” disease will be.  Provide 3 arguments and summarize </w:t>
      </w:r>
      <w:r w:rsidR="00D33A88" w:rsidRPr="009F0263">
        <w:rPr>
          <w:rFonts w:asciiTheme="majorHAnsi" w:hAnsiTheme="majorHAnsi"/>
        </w:rPr>
        <w:t xml:space="preserve">what the disease does, </w:t>
      </w:r>
      <w:r w:rsidRPr="009F0263">
        <w:rPr>
          <w:rFonts w:asciiTheme="majorHAnsi" w:hAnsiTheme="majorHAnsi"/>
        </w:rPr>
        <w:t>why you think it will be “next”. (3 marks A, 6 marks T/I)</w:t>
      </w:r>
    </w:p>
    <w:p w14:paraId="37A69D82" w14:textId="77777777" w:rsidR="00BF53CD" w:rsidRPr="009F0263" w:rsidRDefault="00BF53CD" w:rsidP="00BF53CD">
      <w:pPr>
        <w:spacing w:after="0" w:line="240" w:lineRule="auto"/>
        <w:rPr>
          <w:rFonts w:asciiTheme="majorHAnsi" w:hAnsiTheme="majorHAnsi"/>
        </w:rPr>
      </w:pPr>
    </w:p>
    <w:p w14:paraId="0DF54CB0" w14:textId="77777777" w:rsidR="00BF53CD" w:rsidRPr="009F0263" w:rsidRDefault="00BF53CD" w:rsidP="00BF53CD">
      <w:pPr>
        <w:spacing w:after="0" w:line="240" w:lineRule="auto"/>
        <w:rPr>
          <w:rFonts w:asciiTheme="majorHAnsi" w:hAnsiTheme="majorHAnsi"/>
        </w:rPr>
      </w:pPr>
    </w:p>
    <w:p w14:paraId="168BA1DB" w14:textId="77777777" w:rsidR="006F3838" w:rsidRPr="009F0263" w:rsidRDefault="00BF53CD">
      <w:pPr>
        <w:rPr>
          <w:rFonts w:asciiTheme="majorHAnsi" w:hAnsiTheme="majorHAnsi"/>
        </w:rPr>
      </w:pPr>
      <w:r w:rsidRPr="009F0263">
        <w:rPr>
          <w:rFonts w:asciiTheme="majorHAnsi" w:hAnsiTheme="majorHAnsi"/>
          <w:noProof/>
          <w:lang w:val="en-US"/>
        </w:rPr>
        <w:drawing>
          <wp:anchor distT="0" distB="0" distL="114300" distR="114300" simplePos="0" relativeHeight="251660288" behindDoc="0" locked="0" layoutInCell="1" allowOverlap="1" wp14:anchorId="7A1AC80D" wp14:editId="70798B0A">
            <wp:simplePos x="0" y="0"/>
            <wp:positionH relativeFrom="column">
              <wp:posOffset>2171700</wp:posOffset>
            </wp:positionH>
            <wp:positionV relativeFrom="paragraph">
              <wp:posOffset>6774180</wp:posOffset>
            </wp:positionV>
            <wp:extent cx="4363760" cy="4178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an365l.jpg"/>
                    <pic:cNvPicPr/>
                  </pic:nvPicPr>
                  <pic:blipFill>
                    <a:blip r:embed="rId9">
                      <a:extLst>
                        <a:ext uri="{28A0092B-C50C-407E-A947-70E740481C1C}">
                          <a14:useLocalDpi xmlns:a14="http://schemas.microsoft.com/office/drawing/2010/main" val="0"/>
                        </a:ext>
                      </a:extLst>
                    </a:blip>
                    <a:stretch>
                      <a:fillRect/>
                    </a:stretch>
                  </pic:blipFill>
                  <pic:spPr>
                    <a:xfrm>
                      <a:off x="0" y="0"/>
                      <a:ext cx="4363760" cy="4178300"/>
                    </a:xfrm>
                    <a:prstGeom prst="rect">
                      <a:avLst/>
                    </a:prstGeom>
                  </pic:spPr>
                </pic:pic>
              </a:graphicData>
            </a:graphic>
          </wp:anchor>
        </w:drawing>
      </w:r>
      <w:r w:rsidR="006F3838" w:rsidRPr="009F0263">
        <w:rPr>
          <w:rFonts w:asciiTheme="majorHAnsi" w:hAnsiTheme="majorHAnsi"/>
        </w:rPr>
        <w:br w:type="page"/>
      </w:r>
    </w:p>
    <w:p w14:paraId="05CCFE97" w14:textId="77777777" w:rsidR="00E24A00" w:rsidRPr="009F0263" w:rsidRDefault="00E24A00" w:rsidP="00E24A00">
      <w:pPr>
        <w:spacing w:after="0" w:line="240" w:lineRule="auto"/>
        <w:rPr>
          <w:rFonts w:asciiTheme="majorHAnsi" w:hAnsiTheme="majorHAnsi" w:cstheme="minorHAnsi"/>
          <w:i/>
        </w:rPr>
      </w:pPr>
      <w:r w:rsidRPr="009F0263">
        <w:rPr>
          <w:rFonts w:asciiTheme="majorHAnsi" w:hAnsiTheme="majorHAnsi"/>
          <w:i/>
        </w:rPr>
        <w:lastRenderedPageBreak/>
        <w:t>Answer Key</w:t>
      </w:r>
    </w:p>
    <w:p w14:paraId="244FAAE4" w14:textId="77777777" w:rsidR="00E24A00" w:rsidRPr="009F0263" w:rsidRDefault="00E24A00" w:rsidP="00E24A00">
      <w:pPr>
        <w:spacing w:after="0" w:line="240" w:lineRule="auto"/>
        <w:rPr>
          <w:rFonts w:asciiTheme="majorHAnsi" w:hAnsiTheme="majorHAnsi"/>
        </w:rPr>
      </w:pPr>
    </w:p>
    <w:p w14:paraId="1F5BC3F9" w14:textId="77777777" w:rsidR="00E24A00" w:rsidRPr="009F0263" w:rsidRDefault="00E24A00" w:rsidP="00E24A00">
      <w:pPr>
        <w:spacing w:after="0" w:line="240" w:lineRule="auto"/>
        <w:rPr>
          <w:rFonts w:asciiTheme="majorHAnsi" w:hAnsiTheme="majorHAnsi"/>
        </w:rPr>
      </w:pPr>
      <w:r w:rsidRPr="009F0263">
        <w:rPr>
          <w:rFonts w:asciiTheme="majorHAnsi" w:hAnsiTheme="majorHAnsi"/>
          <w:b/>
        </w:rPr>
        <w:t>Part A: Multiple Choice</w:t>
      </w:r>
      <w:r w:rsidRPr="009F0263">
        <w:rPr>
          <w:rFonts w:asciiTheme="majorHAnsi" w:hAnsiTheme="majorHAnsi"/>
        </w:rPr>
        <w:t xml:space="preserve"> – 10 marks (K/U)</w:t>
      </w:r>
    </w:p>
    <w:p w14:paraId="1E79E473"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A</w:t>
      </w:r>
    </w:p>
    <w:p w14:paraId="453DE412"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B</w:t>
      </w:r>
    </w:p>
    <w:p w14:paraId="72636DA3"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D</w:t>
      </w:r>
    </w:p>
    <w:p w14:paraId="6B720404"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B</w:t>
      </w:r>
    </w:p>
    <w:p w14:paraId="10110CC2"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D</w:t>
      </w:r>
    </w:p>
    <w:p w14:paraId="79233954"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B</w:t>
      </w:r>
    </w:p>
    <w:p w14:paraId="575B36F6"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C</w:t>
      </w:r>
    </w:p>
    <w:p w14:paraId="6158677D"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C</w:t>
      </w:r>
    </w:p>
    <w:p w14:paraId="1787045F"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B</w:t>
      </w:r>
    </w:p>
    <w:p w14:paraId="31BF81CF" w14:textId="77777777" w:rsidR="00E24A00" w:rsidRPr="009F0263" w:rsidRDefault="00E24A00" w:rsidP="00E24A00">
      <w:pPr>
        <w:pStyle w:val="ListParagraph"/>
        <w:numPr>
          <w:ilvl w:val="0"/>
          <w:numId w:val="2"/>
        </w:numPr>
        <w:spacing w:after="0" w:line="240" w:lineRule="auto"/>
        <w:rPr>
          <w:rFonts w:asciiTheme="majorHAnsi" w:hAnsiTheme="majorHAnsi"/>
        </w:rPr>
      </w:pPr>
      <w:r w:rsidRPr="009F0263">
        <w:rPr>
          <w:rFonts w:asciiTheme="majorHAnsi" w:hAnsiTheme="majorHAnsi"/>
        </w:rPr>
        <w:t>C</w:t>
      </w:r>
    </w:p>
    <w:p w14:paraId="1AE3BF1D" w14:textId="77777777" w:rsidR="00E24A00" w:rsidRPr="009F0263" w:rsidRDefault="00E24A00" w:rsidP="00E24A00">
      <w:pPr>
        <w:spacing w:after="0" w:line="240" w:lineRule="auto"/>
        <w:rPr>
          <w:rFonts w:asciiTheme="majorHAnsi" w:hAnsiTheme="majorHAnsi"/>
        </w:rPr>
      </w:pPr>
    </w:p>
    <w:p w14:paraId="2E277801"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b/>
        </w:rPr>
        <w:t>Part B: Short Answer</w:t>
      </w:r>
      <w:r w:rsidRPr="009F0263">
        <w:rPr>
          <w:rFonts w:asciiTheme="majorHAnsi" w:hAnsiTheme="majorHAnsi" w:cstheme="minorHAnsi"/>
        </w:rPr>
        <w:t xml:space="preserve"> </w:t>
      </w:r>
    </w:p>
    <w:p w14:paraId="3B33883E" w14:textId="77777777" w:rsidR="00E24A00" w:rsidRPr="009F0263" w:rsidRDefault="00E24A00" w:rsidP="00E24A00">
      <w:pPr>
        <w:pStyle w:val="ListParagraph"/>
        <w:numPr>
          <w:ilvl w:val="0"/>
          <w:numId w:val="5"/>
        </w:numPr>
        <w:spacing w:after="0" w:line="240" w:lineRule="auto"/>
        <w:rPr>
          <w:rFonts w:asciiTheme="majorHAnsi" w:hAnsiTheme="majorHAnsi" w:cstheme="minorHAnsi"/>
        </w:rPr>
      </w:pPr>
      <w:r w:rsidRPr="009F0263">
        <w:rPr>
          <w:rFonts w:asciiTheme="majorHAnsi" w:hAnsiTheme="majorHAnsi" w:cstheme="minorHAnsi"/>
        </w:rPr>
        <w:t>1 mark for correctly naming the two cycles as lytic and lysogenic (K/U)</w:t>
      </w:r>
      <w:r w:rsidRPr="009F0263">
        <w:rPr>
          <w:rFonts w:asciiTheme="majorHAnsi" w:hAnsiTheme="majorHAnsi" w:cstheme="minorHAnsi"/>
        </w:rPr>
        <w:br/>
        <w:t>1 mark for each correct difference (K/U)</w:t>
      </w:r>
      <w:r w:rsidRPr="009F0263">
        <w:rPr>
          <w:rFonts w:asciiTheme="majorHAnsi" w:hAnsiTheme="majorHAnsi" w:cstheme="minorHAnsi"/>
        </w:rPr>
        <w:br/>
        <w:t>Differences between lytic and lysogenic cycles:</w:t>
      </w:r>
    </w:p>
    <w:p w14:paraId="42FE901C" w14:textId="77777777" w:rsidR="00E24A00" w:rsidRPr="009F0263" w:rsidRDefault="00E24A00" w:rsidP="00E24A00">
      <w:pPr>
        <w:pStyle w:val="ListParagraph"/>
        <w:numPr>
          <w:ilvl w:val="1"/>
          <w:numId w:val="5"/>
        </w:numPr>
        <w:spacing w:after="0" w:line="240" w:lineRule="auto"/>
        <w:rPr>
          <w:rFonts w:asciiTheme="majorHAnsi" w:hAnsiTheme="majorHAnsi" w:cstheme="minorHAnsi"/>
        </w:rPr>
      </w:pPr>
      <w:r w:rsidRPr="009F0263">
        <w:rPr>
          <w:rFonts w:asciiTheme="majorHAnsi" w:hAnsiTheme="majorHAnsi" w:cstheme="minorHAnsi"/>
        </w:rPr>
        <w:t xml:space="preserve">Lytic cycle causes cell </w:t>
      </w:r>
      <w:proofErr w:type="spellStart"/>
      <w:r w:rsidRPr="009F0263">
        <w:rPr>
          <w:rFonts w:asciiTheme="majorHAnsi" w:hAnsiTheme="majorHAnsi" w:cstheme="minorHAnsi"/>
        </w:rPr>
        <w:t>lysis</w:t>
      </w:r>
      <w:proofErr w:type="spellEnd"/>
      <w:r w:rsidRPr="009F0263">
        <w:rPr>
          <w:rFonts w:asciiTheme="majorHAnsi" w:hAnsiTheme="majorHAnsi" w:cstheme="minorHAnsi"/>
        </w:rPr>
        <w:t xml:space="preserve">/ destruction whereas </w:t>
      </w:r>
      <w:proofErr w:type="spellStart"/>
      <w:r w:rsidRPr="009F0263">
        <w:rPr>
          <w:rFonts w:asciiTheme="majorHAnsi" w:hAnsiTheme="majorHAnsi" w:cstheme="minorHAnsi"/>
        </w:rPr>
        <w:t>lysgogenic</w:t>
      </w:r>
      <w:proofErr w:type="spellEnd"/>
      <w:r w:rsidRPr="009F0263">
        <w:rPr>
          <w:rFonts w:asciiTheme="majorHAnsi" w:hAnsiTheme="majorHAnsi" w:cstheme="minorHAnsi"/>
        </w:rPr>
        <w:t xml:space="preserve"> does not</w:t>
      </w:r>
    </w:p>
    <w:p w14:paraId="3AEB56FE" w14:textId="77777777" w:rsidR="00E24A00" w:rsidRPr="009F0263" w:rsidRDefault="00E24A00" w:rsidP="00E24A00">
      <w:pPr>
        <w:pStyle w:val="ListParagraph"/>
        <w:numPr>
          <w:ilvl w:val="1"/>
          <w:numId w:val="5"/>
        </w:numPr>
        <w:spacing w:after="0" w:line="240" w:lineRule="auto"/>
        <w:rPr>
          <w:rFonts w:asciiTheme="majorHAnsi" w:hAnsiTheme="majorHAnsi" w:cstheme="minorHAnsi"/>
        </w:rPr>
      </w:pPr>
      <w:r w:rsidRPr="009F0263">
        <w:rPr>
          <w:rFonts w:asciiTheme="majorHAnsi" w:hAnsiTheme="majorHAnsi" w:cstheme="minorHAnsi"/>
        </w:rPr>
        <w:t xml:space="preserve">Lytic cycle can lead to 100-200 progeny </w:t>
      </w:r>
      <w:proofErr w:type="spellStart"/>
      <w:r w:rsidRPr="009F0263">
        <w:rPr>
          <w:rFonts w:asciiTheme="majorHAnsi" w:hAnsiTheme="majorHAnsi" w:cstheme="minorHAnsi"/>
        </w:rPr>
        <w:t>phages</w:t>
      </w:r>
      <w:proofErr w:type="spellEnd"/>
      <w:r w:rsidRPr="009F0263">
        <w:rPr>
          <w:rFonts w:asciiTheme="majorHAnsi" w:hAnsiTheme="majorHAnsi" w:cstheme="minorHAnsi"/>
        </w:rPr>
        <w:t xml:space="preserve"> whereas lysogenic cycle mostly produces no progeny</w:t>
      </w:r>
    </w:p>
    <w:p w14:paraId="7175196C" w14:textId="77777777" w:rsidR="009F0263" w:rsidRDefault="00E24A00" w:rsidP="009F0263">
      <w:pPr>
        <w:pStyle w:val="ListParagraph"/>
        <w:numPr>
          <w:ilvl w:val="1"/>
          <w:numId w:val="5"/>
        </w:numPr>
        <w:spacing w:after="0" w:line="240" w:lineRule="auto"/>
        <w:rPr>
          <w:rFonts w:asciiTheme="majorHAnsi" w:hAnsiTheme="majorHAnsi" w:cstheme="minorHAnsi"/>
        </w:rPr>
      </w:pPr>
      <w:r w:rsidRPr="009F0263">
        <w:rPr>
          <w:rFonts w:asciiTheme="majorHAnsi" w:hAnsiTheme="majorHAnsi" w:cstheme="minorHAnsi"/>
        </w:rPr>
        <w:t>Lytic cycle cannot be converted to the lysogenic cycle whereas the lysogenic cycle can be converted to the lytic cycle through the addition of chemical or physical agents</w:t>
      </w:r>
    </w:p>
    <w:p w14:paraId="345D4B8E" w14:textId="77777777" w:rsidR="00E24A00" w:rsidRPr="009F0263" w:rsidRDefault="00E24A00" w:rsidP="009F0263">
      <w:pPr>
        <w:spacing w:after="0" w:line="240" w:lineRule="auto"/>
        <w:ind w:left="720"/>
        <w:rPr>
          <w:rFonts w:asciiTheme="majorHAnsi" w:hAnsiTheme="majorHAnsi" w:cstheme="minorHAnsi"/>
        </w:rPr>
      </w:pPr>
      <w:bookmarkStart w:id="0" w:name="_GoBack"/>
      <w:bookmarkEnd w:id="0"/>
      <w:r w:rsidRPr="009F0263">
        <w:rPr>
          <w:rFonts w:asciiTheme="majorHAnsi" w:hAnsiTheme="majorHAnsi" w:cstheme="minorHAnsi"/>
        </w:rPr>
        <w:t xml:space="preserve">2 marks </w:t>
      </w:r>
      <w:r w:rsidR="009F0263">
        <w:rPr>
          <w:rFonts w:asciiTheme="majorHAnsi" w:hAnsiTheme="majorHAnsi" w:cstheme="minorHAnsi"/>
        </w:rPr>
        <w:t xml:space="preserve">- </w:t>
      </w:r>
      <w:r w:rsidRPr="009F0263">
        <w:rPr>
          <w:rFonts w:asciiTheme="majorHAnsi" w:hAnsiTheme="majorHAnsi" w:cstheme="minorHAnsi"/>
        </w:rPr>
        <w:t>for answering in full sentences that use proper terminology, C)</w:t>
      </w:r>
      <w:r w:rsidRPr="009F0263">
        <w:rPr>
          <w:rFonts w:asciiTheme="majorHAnsi" w:hAnsiTheme="majorHAnsi" w:cstheme="minorHAnsi"/>
        </w:rPr>
        <w:br/>
      </w:r>
    </w:p>
    <w:p w14:paraId="7A286238" w14:textId="77777777" w:rsidR="00E24A00" w:rsidRPr="009F0263" w:rsidRDefault="00E24A00" w:rsidP="00E24A00">
      <w:pPr>
        <w:pStyle w:val="ListParagraph"/>
        <w:spacing w:after="0" w:line="240" w:lineRule="auto"/>
        <w:ind w:left="1440"/>
        <w:rPr>
          <w:rFonts w:asciiTheme="majorHAnsi" w:hAnsiTheme="majorHAnsi" w:cstheme="minorHAnsi"/>
          <w:i/>
        </w:rPr>
      </w:pPr>
      <w:r w:rsidRPr="009F0263">
        <w:rPr>
          <w:rFonts w:asciiTheme="majorHAnsi" w:hAnsiTheme="majorHAnsi" w:cstheme="minorHAnsi"/>
          <w:i/>
        </w:rPr>
        <w:t>(3 marks K/U, 2 marks C)</w:t>
      </w:r>
    </w:p>
    <w:p w14:paraId="7A4D042A" w14:textId="77777777" w:rsidR="00E24A00" w:rsidRPr="009F0263" w:rsidRDefault="00E24A00" w:rsidP="00E24A00">
      <w:pPr>
        <w:pStyle w:val="ListParagraph"/>
        <w:spacing w:after="0" w:line="240" w:lineRule="auto"/>
        <w:ind w:left="1440"/>
        <w:rPr>
          <w:rFonts w:asciiTheme="majorHAnsi" w:hAnsiTheme="majorHAnsi" w:cstheme="minorHAnsi"/>
        </w:rPr>
      </w:pPr>
    </w:p>
    <w:p w14:paraId="77A5A8FB" w14:textId="77777777" w:rsidR="00E24A00" w:rsidRPr="009F0263" w:rsidRDefault="00E24A00" w:rsidP="00E24A00">
      <w:pPr>
        <w:pStyle w:val="ListParagraph"/>
        <w:numPr>
          <w:ilvl w:val="0"/>
          <w:numId w:val="5"/>
        </w:numPr>
        <w:spacing w:after="0" w:line="240" w:lineRule="auto"/>
        <w:rPr>
          <w:rFonts w:asciiTheme="majorHAnsi" w:hAnsiTheme="majorHAnsi" w:cstheme="minorHAnsi"/>
        </w:rPr>
      </w:pPr>
      <w:r w:rsidRPr="009F0263">
        <w:rPr>
          <w:rFonts w:asciiTheme="majorHAnsi" w:hAnsiTheme="majorHAnsi" w:cstheme="minorHAnsi"/>
        </w:rPr>
        <w:t>1 mark for listing of agency – Stephen Lewis foundation would be most likely. Doctors without Borders would also be acceptable.</w:t>
      </w:r>
      <w:r w:rsidRPr="009F0263">
        <w:rPr>
          <w:rFonts w:asciiTheme="majorHAnsi" w:hAnsiTheme="majorHAnsi" w:cstheme="minorHAnsi"/>
        </w:rPr>
        <w:br/>
        <w:t>1 mark for description of what they do – Stephen Lewis foundation specifically helps mothers, grandmothers, families and those infected with AIDS in Africa, especially those caring for orphaned children. Doctors without borders provide medical care across the globe, especially in impoverished countries</w:t>
      </w:r>
      <w:r w:rsidRPr="009F0263">
        <w:rPr>
          <w:rFonts w:asciiTheme="majorHAnsi" w:hAnsiTheme="majorHAnsi" w:cstheme="minorHAnsi"/>
        </w:rPr>
        <w:br/>
        <w:t>1 mark for style and presentation</w:t>
      </w:r>
      <w:r w:rsidRPr="009F0263">
        <w:rPr>
          <w:rFonts w:asciiTheme="majorHAnsi" w:hAnsiTheme="majorHAnsi" w:cstheme="minorHAnsi"/>
        </w:rPr>
        <w:br/>
      </w:r>
      <w:r w:rsidRPr="009F0263">
        <w:rPr>
          <w:rFonts w:asciiTheme="majorHAnsi" w:hAnsiTheme="majorHAnsi" w:cstheme="minorHAnsi"/>
        </w:rPr>
        <w:br/>
      </w:r>
      <w:r w:rsidRPr="009F0263">
        <w:rPr>
          <w:rFonts w:asciiTheme="majorHAnsi" w:hAnsiTheme="majorHAnsi" w:cstheme="minorHAnsi"/>
          <w:i/>
        </w:rPr>
        <w:t>(3 marks, C)</w:t>
      </w:r>
      <w:r w:rsidRPr="009F0263">
        <w:rPr>
          <w:rFonts w:asciiTheme="majorHAnsi" w:hAnsiTheme="majorHAnsi" w:cstheme="minorHAnsi"/>
        </w:rPr>
        <w:br/>
      </w:r>
    </w:p>
    <w:p w14:paraId="29508A6A" w14:textId="77777777" w:rsidR="00E24A00" w:rsidRPr="009F0263" w:rsidRDefault="00E24A00" w:rsidP="00E24A00">
      <w:pPr>
        <w:pStyle w:val="ListParagraph"/>
        <w:numPr>
          <w:ilvl w:val="0"/>
          <w:numId w:val="5"/>
        </w:numPr>
        <w:spacing w:after="0" w:line="240" w:lineRule="auto"/>
        <w:rPr>
          <w:rFonts w:asciiTheme="majorHAnsi" w:hAnsiTheme="majorHAnsi" w:cstheme="minorHAnsi"/>
        </w:rPr>
      </w:pPr>
      <w:r w:rsidRPr="009F0263">
        <w:rPr>
          <w:rFonts w:asciiTheme="majorHAnsi" w:hAnsiTheme="majorHAnsi" w:cstheme="minorHAnsi"/>
        </w:rPr>
        <w:t>2 parts</w:t>
      </w:r>
    </w:p>
    <w:p w14:paraId="11DAC746" w14:textId="77777777" w:rsidR="00E24A00" w:rsidRPr="009F0263" w:rsidRDefault="00E24A00" w:rsidP="00E24A00">
      <w:pPr>
        <w:pStyle w:val="ListParagraph"/>
        <w:numPr>
          <w:ilvl w:val="1"/>
          <w:numId w:val="5"/>
        </w:numPr>
        <w:spacing w:after="0" w:line="240" w:lineRule="auto"/>
        <w:rPr>
          <w:rFonts w:asciiTheme="majorHAnsi" w:hAnsiTheme="majorHAnsi" w:cstheme="minorHAnsi"/>
        </w:rPr>
      </w:pPr>
      <w:r w:rsidRPr="009F0263">
        <w:rPr>
          <w:rFonts w:asciiTheme="majorHAnsi" w:hAnsiTheme="majorHAnsi" w:cstheme="minorHAnsi"/>
        </w:rPr>
        <w:t>1 mark – Vaccines are a biological preparation designed to create immunity in the host of a particular disease</w:t>
      </w:r>
      <w:r w:rsidRPr="009F0263">
        <w:rPr>
          <w:rFonts w:asciiTheme="majorHAnsi" w:hAnsiTheme="majorHAnsi" w:cstheme="minorHAnsi"/>
        </w:rPr>
        <w:br/>
        <w:t>3 mark</w:t>
      </w:r>
      <w:ins w:id="1" w:author="Jason" w:date="2011-11-28T10:51:00Z">
        <w:r w:rsidR="007125D1" w:rsidRPr="009F0263">
          <w:rPr>
            <w:rFonts w:asciiTheme="majorHAnsi" w:hAnsiTheme="majorHAnsi" w:cstheme="minorHAnsi"/>
          </w:rPr>
          <w:t>s</w:t>
        </w:r>
      </w:ins>
      <w:r w:rsidRPr="009F0263">
        <w:rPr>
          <w:rFonts w:asciiTheme="majorHAnsi" w:hAnsiTheme="majorHAnsi" w:cstheme="minorHAnsi"/>
        </w:rPr>
        <w:t xml:space="preserve"> – For a description that involves an experimental process where variations of the microorganism are released to animals where the microorganism is killed or attenuated</w:t>
      </w:r>
      <w:r w:rsidRPr="009F0263">
        <w:rPr>
          <w:rFonts w:asciiTheme="majorHAnsi" w:hAnsiTheme="majorHAnsi" w:cstheme="minorHAnsi"/>
        </w:rPr>
        <w:br/>
        <w:t>2 mark</w:t>
      </w:r>
      <w:ins w:id="2" w:author="Jason" w:date="2011-11-28T10:51:00Z">
        <w:r w:rsidR="007125D1" w:rsidRPr="009F0263">
          <w:rPr>
            <w:rFonts w:asciiTheme="majorHAnsi" w:hAnsiTheme="majorHAnsi" w:cstheme="minorHAnsi"/>
          </w:rPr>
          <w:t>s</w:t>
        </w:r>
      </w:ins>
      <w:r w:rsidRPr="009F0263">
        <w:rPr>
          <w:rFonts w:asciiTheme="majorHAnsi" w:hAnsiTheme="majorHAnsi" w:cstheme="minorHAnsi"/>
        </w:rPr>
        <w:t xml:space="preserve"> – for a description that mentions the creation of antibodies in a persons system to combat that specific microorganism</w:t>
      </w:r>
      <w:r w:rsidRPr="009F0263">
        <w:rPr>
          <w:rFonts w:asciiTheme="majorHAnsi" w:hAnsiTheme="majorHAnsi" w:cstheme="minorHAnsi"/>
        </w:rPr>
        <w:br/>
      </w:r>
    </w:p>
    <w:p w14:paraId="111B75D7" w14:textId="77777777" w:rsidR="00E24A00" w:rsidRPr="009F0263" w:rsidRDefault="00E24A00" w:rsidP="00E24A00">
      <w:pPr>
        <w:pStyle w:val="ListParagraph"/>
        <w:spacing w:after="0" w:line="240" w:lineRule="auto"/>
        <w:ind w:left="1440"/>
        <w:rPr>
          <w:rFonts w:asciiTheme="majorHAnsi" w:hAnsiTheme="majorHAnsi" w:cstheme="minorHAnsi"/>
          <w:i/>
        </w:rPr>
      </w:pPr>
      <w:r w:rsidRPr="009F0263">
        <w:rPr>
          <w:rFonts w:asciiTheme="majorHAnsi" w:hAnsiTheme="majorHAnsi" w:cstheme="minorHAnsi"/>
          <w:i/>
        </w:rPr>
        <w:t>(6 marks, T/I)</w:t>
      </w:r>
    </w:p>
    <w:p w14:paraId="65846F6D" w14:textId="77777777" w:rsidR="007125D1" w:rsidRPr="009F0263" w:rsidRDefault="00E24A00" w:rsidP="00E24A00">
      <w:pPr>
        <w:pStyle w:val="ListParagraph"/>
        <w:numPr>
          <w:ilvl w:val="1"/>
          <w:numId w:val="5"/>
        </w:numPr>
        <w:spacing w:after="0" w:line="240" w:lineRule="auto"/>
        <w:rPr>
          <w:ins w:id="3" w:author="Jason" w:date="2011-11-28T10:52:00Z"/>
          <w:rFonts w:asciiTheme="majorHAnsi" w:hAnsiTheme="majorHAnsi" w:cstheme="minorHAnsi"/>
        </w:rPr>
      </w:pPr>
      <w:r w:rsidRPr="009F0263">
        <w:rPr>
          <w:rFonts w:asciiTheme="majorHAnsi" w:hAnsiTheme="majorHAnsi" w:cstheme="minorHAnsi"/>
        </w:rPr>
        <w:t>1 mark – mention of quarantine</w:t>
      </w:r>
      <w:r w:rsidRPr="009F0263">
        <w:rPr>
          <w:rFonts w:asciiTheme="majorHAnsi" w:hAnsiTheme="majorHAnsi" w:cstheme="minorHAnsi"/>
        </w:rPr>
        <w:br/>
        <w:t>1 mark – determination of spread and medical aseptic techniques</w:t>
      </w:r>
    </w:p>
    <w:p w14:paraId="24B39CE3" w14:textId="77777777" w:rsidR="00E24A00" w:rsidRPr="009F0263" w:rsidRDefault="007125D1" w:rsidP="00E24A00">
      <w:pPr>
        <w:pStyle w:val="ListParagraph"/>
        <w:numPr>
          <w:ilvl w:val="1"/>
          <w:numId w:val="5"/>
        </w:numPr>
        <w:spacing w:after="0" w:line="240" w:lineRule="auto"/>
        <w:rPr>
          <w:rFonts w:asciiTheme="majorHAnsi" w:hAnsiTheme="majorHAnsi" w:cstheme="minorHAnsi"/>
        </w:rPr>
      </w:pPr>
      <w:ins w:id="4" w:author="Jason" w:date="2011-11-28T10:52:00Z">
        <w:r w:rsidRPr="009F0263">
          <w:rPr>
            <w:rFonts w:asciiTheme="majorHAnsi" w:hAnsiTheme="majorHAnsi" w:cstheme="minorHAnsi"/>
          </w:rPr>
          <w:t>Also acceptable would be research in determination of origin</w:t>
        </w:r>
      </w:ins>
      <w:r w:rsidR="00E24A00" w:rsidRPr="009F0263">
        <w:rPr>
          <w:rFonts w:asciiTheme="majorHAnsi" w:hAnsiTheme="majorHAnsi" w:cstheme="minorHAnsi"/>
        </w:rPr>
        <w:br/>
        <w:t>There may be other acceptable measures placed here</w:t>
      </w:r>
    </w:p>
    <w:p w14:paraId="199686B6" w14:textId="77777777" w:rsidR="00E24A00" w:rsidRPr="009F0263" w:rsidRDefault="00E24A00" w:rsidP="00E24A00">
      <w:pPr>
        <w:pStyle w:val="ListParagraph"/>
        <w:spacing w:after="0" w:line="240" w:lineRule="auto"/>
        <w:ind w:left="1440"/>
        <w:rPr>
          <w:rFonts w:asciiTheme="majorHAnsi" w:hAnsiTheme="majorHAnsi" w:cstheme="minorHAnsi"/>
        </w:rPr>
      </w:pPr>
    </w:p>
    <w:p w14:paraId="3EBAAA37" w14:textId="77777777" w:rsidR="00E24A00" w:rsidRPr="009F0263" w:rsidRDefault="00E24A00" w:rsidP="00E24A00">
      <w:pPr>
        <w:pStyle w:val="ListParagraph"/>
        <w:spacing w:after="0" w:line="240" w:lineRule="auto"/>
        <w:ind w:left="1440"/>
        <w:rPr>
          <w:rFonts w:asciiTheme="majorHAnsi" w:hAnsiTheme="majorHAnsi" w:cstheme="minorHAnsi"/>
          <w:i/>
        </w:rPr>
      </w:pPr>
      <w:r w:rsidRPr="009F0263">
        <w:rPr>
          <w:rFonts w:asciiTheme="majorHAnsi" w:hAnsiTheme="majorHAnsi" w:cstheme="minorHAnsi"/>
          <w:i/>
        </w:rPr>
        <w:t>(2 marks, A)</w:t>
      </w:r>
    </w:p>
    <w:p w14:paraId="1A20DF5E"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b/>
        </w:rPr>
        <w:t xml:space="preserve">Part C: Matching </w:t>
      </w:r>
      <w:r w:rsidRPr="009F0263">
        <w:rPr>
          <w:rFonts w:asciiTheme="majorHAnsi" w:hAnsiTheme="majorHAnsi" w:cstheme="minorHAnsi"/>
        </w:rPr>
        <w:t>(7 marks, K/U)</w:t>
      </w:r>
    </w:p>
    <w:p w14:paraId="7A25D563"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B</w:t>
      </w:r>
    </w:p>
    <w:p w14:paraId="187838AB"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E</w:t>
      </w:r>
    </w:p>
    <w:p w14:paraId="5722BBC8"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D</w:t>
      </w:r>
    </w:p>
    <w:p w14:paraId="6A8AC251"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A</w:t>
      </w:r>
    </w:p>
    <w:p w14:paraId="684D9562"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G</w:t>
      </w:r>
    </w:p>
    <w:p w14:paraId="0368C964"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C</w:t>
      </w:r>
    </w:p>
    <w:p w14:paraId="6602AD4F" w14:textId="77777777" w:rsidR="00E24A00" w:rsidRPr="009F0263" w:rsidRDefault="00E24A00" w:rsidP="00E24A00">
      <w:pPr>
        <w:pStyle w:val="ListParagraph"/>
        <w:numPr>
          <w:ilvl w:val="0"/>
          <w:numId w:val="12"/>
        </w:numPr>
        <w:spacing w:after="0" w:line="240" w:lineRule="auto"/>
        <w:rPr>
          <w:rFonts w:asciiTheme="majorHAnsi" w:hAnsiTheme="majorHAnsi" w:cstheme="minorHAnsi"/>
        </w:rPr>
      </w:pPr>
      <w:r w:rsidRPr="009F0263">
        <w:rPr>
          <w:rFonts w:asciiTheme="majorHAnsi" w:hAnsiTheme="majorHAnsi" w:cstheme="minorHAnsi"/>
        </w:rPr>
        <w:t>F</w:t>
      </w:r>
    </w:p>
    <w:p w14:paraId="0FBFA172" w14:textId="77777777" w:rsidR="00E24A00" w:rsidRPr="009F0263" w:rsidRDefault="00E24A00" w:rsidP="00E24A00">
      <w:pPr>
        <w:spacing w:after="0" w:line="240" w:lineRule="auto"/>
        <w:rPr>
          <w:rFonts w:asciiTheme="majorHAnsi" w:hAnsiTheme="majorHAnsi" w:cstheme="minorHAnsi"/>
        </w:rPr>
      </w:pPr>
    </w:p>
    <w:p w14:paraId="45A13B8D" w14:textId="77777777" w:rsidR="00E24A00" w:rsidRPr="009F0263" w:rsidRDefault="00E24A00" w:rsidP="00E24A00">
      <w:pPr>
        <w:spacing w:after="0" w:line="240" w:lineRule="auto"/>
        <w:rPr>
          <w:rFonts w:asciiTheme="majorHAnsi" w:hAnsiTheme="majorHAnsi" w:cstheme="minorHAnsi"/>
          <w:b/>
        </w:rPr>
      </w:pPr>
      <w:r w:rsidRPr="009F0263">
        <w:rPr>
          <w:rFonts w:asciiTheme="majorHAnsi" w:hAnsiTheme="majorHAnsi" w:cstheme="minorHAnsi"/>
          <w:b/>
        </w:rPr>
        <w:t>Part D: Long Answer</w:t>
      </w:r>
    </w:p>
    <w:p w14:paraId="55765F59" w14:textId="77777777" w:rsidR="00E24A00" w:rsidRPr="009F0263" w:rsidRDefault="00E24A00" w:rsidP="00E24A00">
      <w:pPr>
        <w:spacing w:after="0" w:line="240" w:lineRule="auto"/>
        <w:rPr>
          <w:rFonts w:asciiTheme="majorHAnsi" w:hAnsiTheme="majorHAnsi" w:cstheme="minorHAnsi"/>
          <w:b/>
        </w:rPr>
      </w:pPr>
    </w:p>
    <w:p w14:paraId="3934ABFB"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15. Examples could include:</w:t>
      </w:r>
    </w:p>
    <w:p w14:paraId="34B67D13"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lastRenderedPageBreak/>
        <w:t>- Indirect contact (surface contamination) 1. Wash hands, 2. Sanitize surfaces, 3. Avoid using other people’s stuff</w:t>
      </w:r>
    </w:p>
    <w:p w14:paraId="57E900EA"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Droplet contract (bodily fluid transfer) 1. Avoid close contact, 2. Wear a facemask, 3. Immunization</w:t>
      </w:r>
    </w:p>
    <w:p w14:paraId="20D507FF"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xml:space="preserve">- Airborne transmission 1. </w:t>
      </w:r>
      <w:proofErr w:type="gramStart"/>
      <w:r w:rsidRPr="009F0263">
        <w:rPr>
          <w:rFonts w:asciiTheme="majorHAnsi" w:hAnsiTheme="majorHAnsi" w:cstheme="minorHAnsi"/>
        </w:rPr>
        <w:t>Facemask, 2.</w:t>
      </w:r>
      <w:proofErr w:type="gramEnd"/>
      <w:r w:rsidRPr="009F0263">
        <w:rPr>
          <w:rFonts w:asciiTheme="majorHAnsi" w:hAnsiTheme="majorHAnsi" w:cstheme="minorHAnsi"/>
        </w:rPr>
        <w:t xml:space="preserve"> </w:t>
      </w:r>
      <w:proofErr w:type="gramStart"/>
      <w:r w:rsidRPr="009F0263">
        <w:rPr>
          <w:rFonts w:asciiTheme="majorHAnsi" w:hAnsiTheme="majorHAnsi" w:cstheme="minorHAnsi"/>
        </w:rPr>
        <w:t>Reduced use of air conditioners and air circulators, 3.</w:t>
      </w:r>
      <w:proofErr w:type="gramEnd"/>
      <w:r w:rsidRPr="009F0263">
        <w:rPr>
          <w:rFonts w:asciiTheme="majorHAnsi" w:hAnsiTheme="majorHAnsi" w:cstheme="minorHAnsi"/>
        </w:rPr>
        <w:t xml:space="preserve"> Avoid close contact.</w:t>
      </w:r>
    </w:p>
    <w:p w14:paraId="27A08633"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Fecal-oral route 1. Hand washing, 2. Sanitize surfaces, 3. Proper food handling techniques</w:t>
      </w:r>
    </w:p>
    <w:p w14:paraId="54490DB8" w14:textId="77777777" w:rsidR="00E24A00" w:rsidRPr="009F0263" w:rsidRDefault="00E24A00" w:rsidP="00E24A00">
      <w:pPr>
        <w:spacing w:after="0" w:line="240" w:lineRule="auto"/>
        <w:rPr>
          <w:rFonts w:asciiTheme="majorHAnsi" w:hAnsiTheme="majorHAnsi" w:cstheme="minorHAnsi"/>
        </w:rPr>
      </w:pPr>
    </w:p>
    <w:p w14:paraId="11A038B8"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each type of avoidance (3 marks T/I)</w:t>
      </w:r>
    </w:p>
    <w:p w14:paraId="4AAC9B66"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each use of correct vocabulary (sanitize, antibiotic, etc) (3 marks C)</w:t>
      </w:r>
    </w:p>
    <w:p w14:paraId="5AD26681" w14:textId="77777777" w:rsidR="00E24A00" w:rsidRPr="009F0263" w:rsidRDefault="00E24A00" w:rsidP="00E24A00">
      <w:pPr>
        <w:spacing w:after="0" w:line="240" w:lineRule="auto"/>
        <w:rPr>
          <w:rFonts w:asciiTheme="majorHAnsi" w:hAnsiTheme="majorHAnsi" w:cstheme="minorHAnsi"/>
        </w:rPr>
      </w:pPr>
    </w:p>
    <w:p w14:paraId="54B34385"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i/>
        </w:rPr>
        <w:t>(3 marks T/I, 3 marks C)</w:t>
      </w:r>
    </w:p>
    <w:p w14:paraId="7C322B4A" w14:textId="77777777" w:rsidR="00E24A00" w:rsidRPr="009F0263" w:rsidRDefault="00E24A00" w:rsidP="00E24A00">
      <w:pPr>
        <w:spacing w:after="0" w:line="240" w:lineRule="auto"/>
        <w:rPr>
          <w:rFonts w:asciiTheme="majorHAnsi" w:hAnsiTheme="majorHAnsi" w:cstheme="minorHAnsi"/>
        </w:rPr>
      </w:pPr>
    </w:p>
    <w:p w14:paraId="2BB3BE41"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xml:space="preserve">16. </w:t>
      </w:r>
    </w:p>
    <w:p w14:paraId="29968D92"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stating why or why not (1 mark C)</w:t>
      </w:r>
    </w:p>
    <w:p w14:paraId="0FC1D83C"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mentioning contamination does not equal disease (1 mark A)</w:t>
      </w:r>
    </w:p>
    <w:p w14:paraId="1A912022"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mentioning that bacteria must enter your body before disease occurs, or mentioning the human immune response and its external factors (skin pH, tears, saliva, etc) (1 mark A)</w:t>
      </w:r>
    </w:p>
    <w:p w14:paraId="4C8A83E1"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marks – for explaining answer in correct sentence format, using proper vocabulary (1 mark C)</w:t>
      </w:r>
    </w:p>
    <w:p w14:paraId="78F22C2C" w14:textId="77777777" w:rsidR="00E24A00" w:rsidRPr="009F0263" w:rsidRDefault="00E24A00" w:rsidP="00E24A00">
      <w:pPr>
        <w:spacing w:after="0" w:line="240" w:lineRule="auto"/>
        <w:rPr>
          <w:rFonts w:asciiTheme="majorHAnsi" w:hAnsiTheme="majorHAnsi" w:cstheme="minorHAnsi"/>
        </w:rPr>
      </w:pPr>
    </w:p>
    <w:p w14:paraId="7D95813A"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i/>
        </w:rPr>
        <w:t xml:space="preserve">(2 marks </w:t>
      </w:r>
      <w:proofErr w:type="gramStart"/>
      <w:r w:rsidRPr="009F0263">
        <w:rPr>
          <w:rFonts w:asciiTheme="majorHAnsi" w:hAnsiTheme="majorHAnsi" w:cstheme="minorHAnsi"/>
          <w:i/>
        </w:rPr>
        <w:t>A</w:t>
      </w:r>
      <w:proofErr w:type="gramEnd"/>
      <w:r w:rsidRPr="009F0263">
        <w:rPr>
          <w:rFonts w:asciiTheme="majorHAnsi" w:hAnsiTheme="majorHAnsi" w:cstheme="minorHAnsi"/>
          <w:i/>
        </w:rPr>
        <w:t>, 2 marks C)</w:t>
      </w:r>
    </w:p>
    <w:p w14:paraId="6B8B87FA" w14:textId="77777777" w:rsidR="00E24A00" w:rsidRPr="009F0263" w:rsidRDefault="00E24A00" w:rsidP="00E24A00">
      <w:pPr>
        <w:spacing w:after="0" w:line="240" w:lineRule="auto"/>
        <w:rPr>
          <w:rFonts w:asciiTheme="majorHAnsi" w:hAnsiTheme="majorHAnsi" w:cstheme="minorHAnsi"/>
        </w:rPr>
      </w:pPr>
    </w:p>
    <w:p w14:paraId="62EC700A"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xml:space="preserve">17. </w:t>
      </w:r>
    </w:p>
    <w:p w14:paraId="239310F7"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xml:space="preserve">5 marks – listing 3 external and 2 internal body defences </w:t>
      </w:r>
    </w:p>
    <w:p w14:paraId="5BFEABB2" w14:textId="77777777" w:rsidR="00E24A00" w:rsidRPr="009F0263" w:rsidRDefault="00E24A00" w:rsidP="00E24A00">
      <w:pPr>
        <w:spacing w:after="0" w:line="240" w:lineRule="auto"/>
        <w:rPr>
          <w:rFonts w:asciiTheme="majorHAnsi" w:hAnsiTheme="majorHAnsi" w:cstheme="minorHAnsi"/>
        </w:rPr>
      </w:pPr>
      <w:proofErr w:type="gramStart"/>
      <w:r w:rsidRPr="009F0263">
        <w:rPr>
          <w:rFonts w:asciiTheme="majorHAnsi" w:hAnsiTheme="majorHAnsi" w:cstheme="minorHAnsi"/>
          <w:u w:val="single"/>
        </w:rPr>
        <w:t>External</w:t>
      </w:r>
      <w:r w:rsidRPr="009F0263">
        <w:rPr>
          <w:rFonts w:asciiTheme="majorHAnsi" w:hAnsiTheme="majorHAnsi" w:cstheme="minorHAnsi"/>
        </w:rPr>
        <w:t xml:space="preserve"> :</w:t>
      </w:r>
      <w:proofErr w:type="gramEnd"/>
      <w:r w:rsidRPr="009F0263">
        <w:rPr>
          <w:rFonts w:asciiTheme="majorHAnsi" w:hAnsiTheme="majorHAnsi" w:cstheme="minorHAnsi"/>
        </w:rPr>
        <w:t xml:space="preserve"> human skin, pH, mucus membranes, antimicrobial proteins, competition</w:t>
      </w:r>
    </w:p>
    <w:p w14:paraId="540DAEF1"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u w:val="single"/>
        </w:rPr>
        <w:t>Internal</w:t>
      </w:r>
      <w:r w:rsidRPr="009F0263">
        <w:rPr>
          <w:rFonts w:asciiTheme="majorHAnsi" w:hAnsiTheme="majorHAnsi" w:cstheme="minorHAnsi"/>
        </w:rPr>
        <w:t>: Macrophages, neutrophils, natural killer cells, leukocytes, histamine response</w:t>
      </w:r>
    </w:p>
    <w:p w14:paraId="2BFD473E" w14:textId="77777777" w:rsidR="00E24A00" w:rsidRPr="009F0263" w:rsidRDefault="00E24A00" w:rsidP="00E24A00">
      <w:pPr>
        <w:spacing w:after="0" w:line="240" w:lineRule="auto"/>
        <w:rPr>
          <w:rFonts w:asciiTheme="majorHAnsi" w:hAnsiTheme="majorHAnsi" w:cstheme="minorHAnsi"/>
        </w:rPr>
      </w:pPr>
    </w:p>
    <w:p w14:paraId="2EA2DA62"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2 marks – for explaining 1 internal and 1 external immune defence, mentioning how it works and why it works (4 marks C)</w:t>
      </w:r>
    </w:p>
    <w:p w14:paraId="38A0B8AB" w14:textId="77777777" w:rsidR="00E24A00" w:rsidRPr="009F0263" w:rsidRDefault="00E24A00" w:rsidP="00E24A00">
      <w:pPr>
        <w:spacing w:after="0" w:line="240" w:lineRule="auto"/>
        <w:rPr>
          <w:rFonts w:asciiTheme="majorHAnsi" w:hAnsiTheme="majorHAnsi" w:cstheme="minorHAnsi"/>
        </w:rPr>
      </w:pPr>
    </w:p>
    <w:p w14:paraId="08D95483"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i/>
        </w:rPr>
        <w:t>(5 marks K/U, 4 marks C)</w:t>
      </w:r>
    </w:p>
    <w:p w14:paraId="148BD7A5" w14:textId="77777777" w:rsidR="00E24A00" w:rsidRPr="009F0263" w:rsidRDefault="00E24A00" w:rsidP="00E24A00">
      <w:pPr>
        <w:spacing w:after="0" w:line="240" w:lineRule="auto"/>
        <w:rPr>
          <w:rFonts w:asciiTheme="majorHAnsi" w:hAnsiTheme="majorHAnsi" w:cstheme="minorHAnsi"/>
        </w:rPr>
      </w:pPr>
    </w:p>
    <w:p w14:paraId="53DC954E"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18.</w:t>
      </w:r>
    </w:p>
    <w:p w14:paraId="5058AC4C"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each argument (3 marks A)</w:t>
      </w:r>
    </w:p>
    <w:p w14:paraId="74D6CD14"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for each proof behind the argument (3 marks T/I)</w:t>
      </w:r>
    </w:p>
    <w:p w14:paraId="6F866090"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Picking a disease (1 mark T/I)</w:t>
      </w:r>
    </w:p>
    <w:p w14:paraId="11336E86"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1 mark – Introducing what the disease does (1 mark T/I)</w:t>
      </w:r>
    </w:p>
    <w:p w14:paraId="7D23C80B" w14:textId="77777777" w:rsidR="00E24A00" w:rsidRPr="009F0263" w:rsidRDefault="00E24A00" w:rsidP="00E24A00">
      <w:pPr>
        <w:spacing w:after="0" w:line="240" w:lineRule="auto"/>
        <w:rPr>
          <w:rFonts w:asciiTheme="majorHAnsi" w:hAnsiTheme="majorHAnsi" w:cstheme="minorHAnsi"/>
        </w:rPr>
      </w:pPr>
      <w:r w:rsidRPr="009F0263">
        <w:rPr>
          <w:rFonts w:asciiTheme="majorHAnsi" w:hAnsiTheme="majorHAnsi" w:cstheme="minorHAnsi"/>
        </w:rPr>
        <w:t xml:space="preserve">1 mark – summarizing why it will be “next” </w:t>
      </w:r>
      <w:proofErr w:type="gramStart"/>
      <w:r w:rsidRPr="009F0263">
        <w:rPr>
          <w:rFonts w:asciiTheme="majorHAnsi" w:hAnsiTheme="majorHAnsi" w:cstheme="minorHAnsi"/>
        </w:rPr>
        <w:t>( 1</w:t>
      </w:r>
      <w:proofErr w:type="gramEnd"/>
      <w:r w:rsidRPr="009F0263">
        <w:rPr>
          <w:rFonts w:asciiTheme="majorHAnsi" w:hAnsiTheme="majorHAnsi" w:cstheme="minorHAnsi"/>
        </w:rPr>
        <w:t xml:space="preserve"> mark T/I)</w:t>
      </w:r>
    </w:p>
    <w:p w14:paraId="60BE4521" w14:textId="77777777" w:rsidR="00E24A00" w:rsidRPr="009F0263" w:rsidRDefault="00E24A00" w:rsidP="00E24A00">
      <w:pPr>
        <w:spacing w:after="0" w:line="240" w:lineRule="auto"/>
        <w:rPr>
          <w:rFonts w:asciiTheme="majorHAnsi" w:hAnsiTheme="majorHAnsi" w:cstheme="minorHAnsi"/>
        </w:rPr>
      </w:pPr>
    </w:p>
    <w:p w14:paraId="7E6EFBFE" w14:textId="77777777" w:rsidR="00E24A00" w:rsidRPr="009F0263" w:rsidRDefault="00E24A00" w:rsidP="00E24A00">
      <w:pPr>
        <w:spacing w:after="0" w:line="240" w:lineRule="auto"/>
        <w:rPr>
          <w:rFonts w:asciiTheme="majorHAnsi" w:hAnsiTheme="majorHAnsi" w:cstheme="minorHAnsi"/>
          <w:i/>
        </w:rPr>
      </w:pPr>
      <w:r w:rsidRPr="009F0263">
        <w:rPr>
          <w:rFonts w:asciiTheme="majorHAnsi" w:hAnsiTheme="majorHAnsi" w:cstheme="minorHAnsi"/>
          <w:i/>
        </w:rPr>
        <w:t>(3 marks A, 6 marks T/I)</w:t>
      </w:r>
    </w:p>
    <w:p w14:paraId="02C64CE4" w14:textId="77777777" w:rsidR="00527ED5" w:rsidRPr="009F0263" w:rsidRDefault="00527ED5" w:rsidP="00E24A00">
      <w:pPr>
        <w:spacing w:after="0" w:line="240" w:lineRule="auto"/>
        <w:rPr>
          <w:rFonts w:asciiTheme="majorHAnsi" w:hAnsiTheme="majorHAnsi" w:cstheme="minorHAnsi"/>
        </w:rPr>
      </w:pPr>
    </w:p>
    <w:sectPr w:rsidR="00527ED5" w:rsidRPr="009F0263" w:rsidSect="006F3838">
      <w:headerReference w:type="default" r:id="rId10"/>
      <w:pgSz w:w="12240" w:h="2016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DAF5A" w14:textId="77777777" w:rsidR="00266CC6" w:rsidRDefault="00266CC6" w:rsidP="00A11214">
      <w:pPr>
        <w:spacing w:after="0" w:line="240" w:lineRule="auto"/>
      </w:pPr>
      <w:r>
        <w:separator/>
      </w:r>
    </w:p>
  </w:endnote>
  <w:endnote w:type="continuationSeparator" w:id="0">
    <w:p w14:paraId="60BA91C5" w14:textId="77777777" w:rsidR="00266CC6" w:rsidRDefault="00266CC6" w:rsidP="00A1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65915" w14:textId="77777777" w:rsidR="00266CC6" w:rsidRDefault="00266CC6" w:rsidP="00A11214">
      <w:pPr>
        <w:spacing w:after="0" w:line="240" w:lineRule="auto"/>
      </w:pPr>
      <w:r>
        <w:separator/>
      </w:r>
    </w:p>
  </w:footnote>
  <w:footnote w:type="continuationSeparator" w:id="0">
    <w:p w14:paraId="61719C0E" w14:textId="77777777" w:rsidR="00266CC6" w:rsidRDefault="00266CC6" w:rsidP="00A1121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6A353" w14:textId="77777777" w:rsidR="00E24A00" w:rsidRPr="00D33A88" w:rsidRDefault="00E24A00" w:rsidP="00A11214">
    <w:pPr>
      <w:pStyle w:val="Header"/>
      <w:tabs>
        <w:tab w:val="clear" w:pos="8640"/>
        <w:tab w:val="right" w:pos="9360"/>
      </w:tabs>
      <w:rPr>
        <w:rFonts w:asciiTheme="majorHAnsi" w:hAnsiTheme="majorHAnsi"/>
      </w:rPr>
    </w:pPr>
    <w:r w:rsidRPr="00D33A88">
      <w:rPr>
        <w:rFonts w:asciiTheme="majorHAnsi" w:hAnsiTheme="majorHAnsi"/>
      </w:rPr>
      <w:t>Date</w:t>
    </w:r>
    <w:proofErr w:type="gramStart"/>
    <w:r w:rsidRPr="00D33A88">
      <w:rPr>
        <w:rFonts w:asciiTheme="majorHAnsi" w:hAnsiTheme="majorHAnsi"/>
      </w:rPr>
      <w:t>:_</w:t>
    </w:r>
    <w:proofErr w:type="gramEnd"/>
    <w:r w:rsidRPr="00D33A88">
      <w:rPr>
        <w:rFonts w:asciiTheme="majorHAnsi" w:hAnsiTheme="majorHAnsi"/>
      </w:rPr>
      <w:t>____________________________</w:t>
    </w:r>
    <w:r w:rsidRPr="00D33A88">
      <w:rPr>
        <w:rFonts w:asciiTheme="majorHAnsi" w:hAnsiTheme="majorHAnsi"/>
      </w:rPr>
      <w:tab/>
    </w:r>
    <w:r w:rsidRPr="00D33A88">
      <w:rPr>
        <w:rFonts w:asciiTheme="majorHAnsi" w:hAnsiTheme="majorHAnsi"/>
      </w:rPr>
      <w:tab/>
      <w:t>Name:_____________________________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4C76"/>
    <w:multiLevelType w:val="hybridMultilevel"/>
    <w:tmpl w:val="0C8CC1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AB71864"/>
    <w:multiLevelType w:val="multilevel"/>
    <w:tmpl w:val="FC061A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F024629"/>
    <w:multiLevelType w:val="hybridMultilevel"/>
    <w:tmpl w:val="8AAA2E90"/>
    <w:lvl w:ilvl="0" w:tplc="4FE093EC">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405C71"/>
    <w:multiLevelType w:val="hybridMultilevel"/>
    <w:tmpl w:val="30DE2E02"/>
    <w:lvl w:ilvl="0" w:tplc="23EEAC5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B6716"/>
    <w:multiLevelType w:val="hybridMultilevel"/>
    <w:tmpl w:val="A7782E8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C8EC9E76">
      <w:start w:val="2"/>
      <w:numFmt w:val="decimal"/>
      <w:lvlText w:val="%3"/>
      <w:lvlJc w:val="left"/>
      <w:pPr>
        <w:ind w:left="2340" w:hanging="360"/>
      </w:pPr>
      <w:rPr>
        <w:rFonts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1635438"/>
    <w:multiLevelType w:val="multilevel"/>
    <w:tmpl w:val="F1D630A0"/>
    <w:lvl w:ilvl="0">
      <w:start w:val="1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4544602"/>
    <w:multiLevelType w:val="hybridMultilevel"/>
    <w:tmpl w:val="FC061A2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49E5069"/>
    <w:multiLevelType w:val="multilevel"/>
    <w:tmpl w:val="4D6ED47E"/>
    <w:lvl w:ilvl="0">
      <w:start w:val="1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79E4F2E"/>
    <w:multiLevelType w:val="hybridMultilevel"/>
    <w:tmpl w:val="4B0A0FE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D1C7459"/>
    <w:multiLevelType w:val="multilevel"/>
    <w:tmpl w:val="65BE7F20"/>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932AE7"/>
    <w:multiLevelType w:val="hybridMultilevel"/>
    <w:tmpl w:val="4D6ED47E"/>
    <w:lvl w:ilvl="0" w:tplc="CDC6DBB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FF03A5"/>
    <w:multiLevelType w:val="hybridMultilevel"/>
    <w:tmpl w:val="F1D630A0"/>
    <w:lvl w:ilvl="0" w:tplc="CD02588E">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FE7E4A"/>
    <w:multiLevelType w:val="hybridMultilevel"/>
    <w:tmpl w:val="65BE7F20"/>
    <w:lvl w:ilvl="0" w:tplc="8804785E">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058DC"/>
    <w:multiLevelType w:val="hybridMultilevel"/>
    <w:tmpl w:val="61A42468"/>
    <w:lvl w:ilvl="0" w:tplc="83DE669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F2422B"/>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3012D16"/>
    <w:multiLevelType w:val="multilevel"/>
    <w:tmpl w:val="65BE7F20"/>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F4B32C9"/>
    <w:multiLevelType w:val="hybridMultilevel"/>
    <w:tmpl w:val="EE8CF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8"/>
  </w:num>
  <w:num w:numId="5">
    <w:abstractNumId w:val="4"/>
  </w:num>
  <w:num w:numId="6">
    <w:abstractNumId w:val="1"/>
  </w:num>
  <w:num w:numId="7">
    <w:abstractNumId w:val="12"/>
  </w:num>
  <w:num w:numId="8">
    <w:abstractNumId w:val="9"/>
  </w:num>
  <w:num w:numId="9">
    <w:abstractNumId w:val="11"/>
  </w:num>
  <w:num w:numId="10">
    <w:abstractNumId w:val="15"/>
  </w:num>
  <w:num w:numId="11">
    <w:abstractNumId w:val="10"/>
  </w:num>
  <w:num w:numId="12">
    <w:abstractNumId w:val="16"/>
  </w:num>
  <w:num w:numId="13">
    <w:abstractNumId w:val="13"/>
  </w:num>
  <w:num w:numId="14">
    <w:abstractNumId w:val="5"/>
  </w:num>
  <w:num w:numId="15">
    <w:abstractNumId w:val="3"/>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22"/>
    <w:rsid w:val="00053CAA"/>
    <w:rsid w:val="000611CA"/>
    <w:rsid w:val="000D3C6D"/>
    <w:rsid w:val="00125569"/>
    <w:rsid w:val="00174F97"/>
    <w:rsid w:val="001966B6"/>
    <w:rsid w:val="001F13CE"/>
    <w:rsid w:val="00214667"/>
    <w:rsid w:val="00266CC6"/>
    <w:rsid w:val="003C1F45"/>
    <w:rsid w:val="00437037"/>
    <w:rsid w:val="004420D3"/>
    <w:rsid w:val="00464A50"/>
    <w:rsid w:val="004E7DD3"/>
    <w:rsid w:val="00527ED5"/>
    <w:rsid w:val="00574B22"/>
    <w:rsid w:val="00576259"/>
    <w:rsid w:val="00605865"/>
    <w:rsid w:val="00673506"/>
    <w:rsid w:val="006F3838"/>
    <w:rsid w:val="007125D1"/>
    <w:rsid w:val="00806D18"/>
    <w:rsid w:val="008A1909"/>
    <w:rsid w:val="009268A3"/>
    <w:rsid w:val="00975DBB"/>
    <w:rsid w:val="009A3306"/>
    <w:rsid w:val="009F0263"/>
    <w:rsid w:val="00A11214"/>
    <w:rsid w:val="00A41DA7"/>
    <w:rsid w:val="00AC1721"/>
    <w:rsid w:val="00B47C6B"/>
    <w:rsid w:val="00BF53CD"/>
    <w:rsid w:val="00C74C8A"/>
    <w:rsid w:val="00D321D6"/>
    <w:rsid w:val="00D33A88"/>
    <w:rsid w:val="00D90769"/>
    <w:rsid w:val="00E24A00"/>
    <w:rsid w:val="00E35781"/>
    <w:rsid w:val="00F351E9"/>
    <w:rsid w:val="00F75034"/>
    <w:rsid w:val="00FA3500"/>
    <w:rsid w:val="00FB4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116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B22"/>
    <w:pPr>
      <w:ind w:left="720"/>
      <w:contextualSpacing/>
    </w:pPr>
  </w:style>
  <w:style w:type="character" w:customStyle="1" w:styleId="apple-style-span">
    <w:name w:val="apple-style-span"/>
    <w:basedOn w:val="DefaultParagraphFont"/>
    <w:rsid w:val="00574B22"/>
  </w:style>
  <w:style w:type="character" w:styleId="Hyperlink">
    <w:name w:val="Hyperlink"/>
    <w:basedOn w:val="DefaultParagraphFont"/>
    <w:uiPriority w:val="99"/>
    <w:semiHidden/>
    <w:unhideWhenUsed/>
    <w:rsid w:val="00D90769"/>
    <w:rPr>
      <w:color w:val="0000FF"/>
      <w:u w:val="single"/>
    </w:rPr>
  </w:style>
  <w:style w:type="paragraph" w:styleId="NoSpacing">
    <w:name w:val="No Spacing"/>
    <w:uiPriority w:val="1"/>
    <w:qFormat/>
    <w:rsid w:val="009A3306"/>
    <w:pPr>
      <w:spacing w:after="0" w:line="240" w:lineRule="auto"/>
    </w:pPr>
    <w:rPr>
      <w:rFonts w:eastAsia="Times New Roman"/>
      <w:lang w:val="en-US"/>
    </w:rPr>
  </w:style>
  <w:style w:type="paragraph" w:styleId="Header">
    <w:name w:val="header"/>
    <w:basedOn w:val="Normal"/>
    <w:link w:val="HeaderChar"/>
    <w:uiPriority w:val="99"/>
    <w:unhideWhenUsed/>
    <w:rsid w:val="00A1121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11214"/>
  </w:style>
  <w:style w:type="paragraph" w:styleId="Footer">
    <w:name w:val="footer"/>
    <w:basedOn w:val="Normal"/>
    <w:link w:val="FooterChar"/>
    <w:uiPriority w:val="99"/>
    <w:unhideWhenUsed/>
    <w:rsid w:val="00A11214"/>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1214"/>
  </w:style>
  <w:style w:type="character" w:styleId="Strong">
    <w:name w:val="Strong"/>
    <w:basedOn w:val="DefaultParagraphFont"/>
    <w:uiPriority w:val="22"/>
    <w:qFormat/>
    <w:rsid w:val="003C1F45"/>
    <w:rPr>
      <w:b/>
      <w:bCs/>
    </w:rPr>
  </w:style>
  <w:style w:type="table" w:styleId="TableGrid">
    <w:name w:val="Table Grid"/>
    <w:basedOn w:val="TableNormal"/>
    <w:uiPriority w:val="59"/>
    <w:rsid w:val="006F3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4A0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4A00"/>
    <w:rPr>
      <w:rFonts w:ascii="Lucida Grande" w:hAnsi="Lucida Grande" w:cs="Lucida Grande"/>
      <w:sz w:val="18"/>
      <w:szCs w:val="18"/>
    </w:rPr>
  </w:style>
  <w:style w:type="character" w:styleId="CommentReference">
    <w:name w:val="annotation reference"/>
    <w:basedOn w:val="DefaultParagraphFont"/>
    <w:uiPriority w:val="99"/>
    <w:semiHidden/>
    <w:unhideWhenUsed/>
    <w:rsid w:val="007125D1"/>
    <w:rPr>
      <w:sz w:val="16"/>
      <w:szCs w:val="16"/>
    </w:rPr>
  </w:style>
  <w:style w:type="paragraph" w:styleId="CommentText">
    <w:name w:val="annotation text"/>
    <w:basedOn w:val="Normal"/>
    <w:link w:val="CommentTextChar"/>
    <w:uiPriority w:val="99"/>
    <w:semiHidden/>
    <w:unhideWhenUsed/>
    <w:rsid w:val="007125D1"/>
    <w:pPr>
      <w:spacing w:line="240" w:lineRule="auto"/>
    </w:pPr>
    <w:rPr>
      <w:sz w:val="20"/>
      <w:szCs w:val="20"/>
    </w:rPr>
  </w:style>
  <w:style w:type="character" w:customStyle="1" w:styleId="CommentTextChar">
    <w:name w:val="Comment Text Char"/>
    <w:basedOn w:val="DefaultParagraphFont"/>
    <w:link w:val="CommentText"/>
    <w:uiPriority w:val="99"/>
    <w:semiHidden/>
    <w:rsid w:val="007125D1"/>
    <w:rPr>
      <w:sz w:val="20"/>
      <w:szCs w:val="20"/>
    </w:rPr>
  </w:style>
  <w:style w:type="paragraph" w:styleId="CommentSubject">
    <w:name w:val="annotation subject"/>
    <w:basedOn w:val="CommentText"/>
    <w:next w:val="CommentText"/>
    <w:link w:val="CommentSubjectChar"/>
    <w:uiPriority w:val="99"/>
    <w:semiHidden/>
    <w:unhideWhenUsed/>
    <w:rsid w:val="007125D1"/>
    <w:rPr>
      <w:b/>
      <w:bCs/>
    </w:rPr>
  </w:style>
  <w:style w:type="character" w:customStyle="1" w:styleId="CommentSubjectChar">
    <w:name w:val="Comment Subject Char"/>
    <w:basedOn w:val="CommentTextChar"/>
    <w:link w:val="CommentSubject"/>
    <w:uiPriority w:val="99"/>
    <w:semiHidden/>
    <w:rsid w:val="007125D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B22"/>
    <w:pPr>
      <w:ind w:left="720"/>
      <w:contextualSpacing/>
    </w:pPr>
  </w:style>
  <w:style w:type="character" w:customStyle="1" w:styleId="apple-style-span">
    <w:name w:val="apple-style-span"/>
    <w:basedOn w:val="DefaultParagraphFont"/>
    <w:rsid w:val="00574B22"/>
  </w:style>
  <w:style w:type="character" w:styleId="Hyperlink">
    <w:name w:val="Hyperlink"/>
    <w:basedOn w:val="DefaultParagraphFont"/>
    <w:uiPriority w:val="99"/>
    <w:semiHidden/>
    <w:unhideWhenUsed/>
    <w:rsid w:val="00D90769"/>
    <w:rPr>
      <w:color w:val="0000FF"/>
      <w:u w:val="single"/>
    </w:rPr>
  </w:style>
  <w:style w:type="paragraph" w:styleId="NoSpacing">
    <w:name w:val="No Spacing"/>
    <w:uiPriority w:val="1"/>
    <w:qFormat/>
    <w:rsid w:val="009A3306"/>
    <w:pPr>
      <w:spacing w:after="0" w:line="240" w:lineRule="auto"/>
    </w:pPr>
    <w:rPr>
      <w:rFonts w:eastAsia="Times New Roman"/>
      <w:lang w:val="en-US"/>
    </w:rPr>
  </w:style>
  <w:style w:type="paragraph" w:styleId="Header">
    <w:name w:val="header"/>
    <w:basedOn w:val="Normal"/>
    <w:link w:val="HeaderChar"/>
    <w:uiPriority w:val="99"/>
    <w:unhideWhenUsed/>
    <w:rsid w:val="00A1121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11214"/>
  </w:style>
  <w:style w:type="paragraph" w:styleId="Footer">
    <w:name w:val="footer"/>
    <w:basedOn w:val="Normal"/>
    <w:link w:val="FooterChar"/>
    <w:uiPriority w:val="99"/>
    <w:unhideWhenUsed/>
    <w:rsid w:val="00A11214"/>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1214"/>
  </w:style>
  <w:style w:type="character" w:styleId="Strong">
    <w:name w:val="Strong"/>
    <w:basedOn w:val="DefaultParagraphFont"/>
    <w:uiPriority w:val="22"/>
    <w:qFormat/>
    <w:rsid w:val="003C1F45"/>
    <w:rPr>
      <w:b/>
      <w:bCs/>
    </w:rPr>
  </w:style>
  <w:style w:type="table" w:styleId="TableGrid">
    <w:name w:val="Table Grid"/>
    <w:basedOn w:val="TableNormal"/>
    <w:uiPriority w:val="59"/>
    <w:rsid w:val="006F3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4A0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4A00"/>
    <w:rPr>
      <w:rFonts w:ascii="Lucida Grande" w:hAnsi="Lucida Grande" w:cs="Lucida Grande"/>
      <w:sz w:val="18"/>
      <w:szCs w:val="18"/>
    </w:rPr>
  </w:style>
  <w:style w:type="character" w:styleId="CommentReference">
    <w:name w:val="annotation reference"/>
    <w:basedOn w:val="DefaultParagraphFont"/>
    <w:uiPriority w:val="99"/>
    <w:semiHidden/>
    <w:unhideWhenUsed/>
    <w:rsid w:val="007125D1"/>
    <w:rPr>
      <w:sz w:val="16"/>
      <w:szCs w:val="16"/>
    </w:rPr>
  </w:style>
  <w:style w:type="paragraph" w:styleId="CommentText">
    <w:name w:val="annotation text"/>
    <w:basedOn w:val="Normal"/>
    <w:link w:val="CommentTextChar"/>
    <w:uiPriority w:val="99"/>
    <w:semiHidden/>
    <w:unhideWhenUsed/>
    <w:rsid w:val="007125D1"/>
    <w:pPr>
      <w:spacing w:line="240" w:lineRule="auto"/>
    </w:pPr>
    <w:rPr>
      <w:sz w:val="20"/>
      <w:szCs w:val="20"/>
    </w:rPr>
  </w:style>
  <w:style w:type="character" w:customStyle="1" w:styleId="CommentTextChar">
    <w:name w:val="Comment Text Char"/>
    <w:basedOn w:val="DefaultParagraphFont"/>
    <w:link w:val="CommentText"/>
    <w:uiPriority w:val="99"/>
    <w:semiHidden/>
    <w:rsid w:val="007125D1"/>
    <w:rPr>
      <w:sz w:val="20"/>
      <w:szCs w:val="20"/>
    </w:rPr>
  </w:style>
  <w:style w:type="paragraph" w:styleId="CommentSubject">
    <w:name w:val="annotation subject"/>
    <w:basedOn w:val="CommentText"/>
    <w:next w:val="CommentText"/>
    <w:link w:val="CommentSubjectChar"/>
    <w:uiPriority w:val="99"/>
    <w:semiHidden/>
    <w:unhideWhenUsed/>
    <w:rsid w:val="007125D1"/>
    <w:rPr>
      <w:b/>
      <w:bCs/>
    </w:rPr>
  </w:style>
  <w:style w:type="character" w:customStyle="1" w:styleId="CommentSubjectChar">
    <w:name w:val="Comment Subject Char"/>
    <w:basedOn w:val="CommentTextChar"/>
    <w:link w:val="CommentSubject"/>
    <w:uiPriority w:val="99"/>
    <w:semiHidden/>
    <w:rsid w:val="007125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1225</Words>
  <Characters>6984</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Lesley Wright</cp:lastModifiedBy>
  <cp:revision>2</cp:revision>
  <dcterms:created xsi:type="dcterms:W3CDTF">2011-11-28T18:53:00Z</dcterms:created>
  <dcterms:modified xsi:type="dcterms:W3CDTF">2011-11-28T18:53:00Z</dcterms:modified>
</cp:coreProperties>
</file>